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2EAB37" w14:textId="77777777" w:rsidR="006C3CD9" w:rsidRDefault="006C3CD9" w:rsidP="006C3CD9">
      <w:pPr>
        <w:rPr>
          <w:lang w:val="es-ES"/>
        </w:rPr>
      </w:pPr>
      <w:r>
        <w:rPr>
          <w:lang w:val="es-ES"/>
        </w:rPr>
        <w:t>OFICIO</w:t>
      </w:r>
    </w:p>
    <w:p w14:paraId="3E6B523E" w14:textId="77777777" w:rsidR="006C3CD9" w:rsidRDefault="00B04E0F" w:rsidP="006C3CD9">
      <w:pPr>
        <w:rPr>
          <w:lang w:val="es-ES"/>
        </w:rPr>
      </w:pPr>
      <w:r>
        <w:rPr>
          <w:lang w:val="es-ES"/>
        </w:rPr>
        <w:t xml:space="preserve">Asunto: Se remite documentación habilitante del convenio </w:t>
      </w:r>
      <w:ins w:id="0" w:author="PATRICIA HERRERA" w:date="2023-07-06T16:01:00Z">
        <w:r>
          <w:rPr>
            <w:lang w:val="es-ES"/>
          </w:rPr>
          <w:t>e insistencia de pago</w:t>
        </w:r>
      </w:ins>
    </w:p>
    <w:p w14:paraId="363EF8A1" w14:textId="77777777" w:rsidR="006C3CD9" w:rsidRDefault="006C3CD9" w:rsidP="006C3CD9">
      <w:pPr>
        <w:rPr>
          <w:lang w:val="es-ES"/>
        </w:rPr>
      </w:pPr>
    </w:p>
    <w:p w14:paraId="28D505BE" w14:textId="77777777" w:rsidR="006C3CD9" w:rsidRDefault="006C3CD9" w:rsidP="006C3CD9">
      <w:pPr>
        <w:spacing w:after="0" w:line="240" w:lineRule="auto"/>
        <w:rPr>
          <w:lang w:val="es-ES"/>
        </w:rPr>
      </w:pPr>
      <w:r>
        <w:rPr>
          <w:lang w:val="es-ES"/>
        </w:rPr>
        <w:t>Señor</w:t>
      </w:r>
    </w:p>
    <w:p w14:paraId="0F4A07EB" w14:textId="77777777" w:rsidR="006C3CD9" w:rsidRDefault="006C3CD9" w:rsidP="006C3CD9">
      <w:pPr>
        <w:spacing w:after="0" w:line="240" w:lineRule="auto"/>
        <w:rPr>
          <w:lang w:val="es-ES"/>
        </w:rPr>
      </w:pPr>
      <w:r w:rsidRPr="00086EE5">
        <w:rPr>
          <w:highlight w:val="yellow"/>
          <w:lang w:val="es-ES"/>
        </w:rPr>
        <w:t xml:space="preserve">Miguel </w:t>
      </w:r>
      <w:proofErr w:type="spellStart"/>
      <w:r w:rsidRPr="00086EE5">
        <w:rPr>
          <w:highlight w:val="yellow"/>
          <w:lang w:val="es-ES"/>
        </w:rPr>
        <w:t>Marcatoma</w:t>
      </w:r>
      <w:proofErr w:type="spellEnd"/>
    </w:p>
    <w:p w14:paraId="261E7733" w14:textId="77777777" w:rsidR="006C3CD9" w:rsidRDefault="006C3CD9" w:rsidP="006C3CD9">
      <w:pPr>
        <w:spacing w:after="0" w:line="240" w:lineRule="auto"/>
        <w:rPr>
          <w:lang w:val="es-ES"/>
        </w:rPr>
      </w:pPr>
      <w:r>
        <w:rPr>
          <w:lang w:val="es-ES"/>
        </w:rPr>
        <w:t>Alcalde</w:t>
      </w:r>
    </w:p>
    <w:p w14:paraId="79CF952C" w14:textId="77777777" w:rsidR="006C3CD9" w:rsidRDefault="006C3CD9" w:rsidP="006C3CD9">
      <w:pPr>
        <w:spacing w:after="0" w:line="240" w:lineRule="auto"/>
        <w:rPr>
          <w:lang w:val="es-ES"/>
        </w:rPr>
      </w:pPr>
      <w:r>
        <w:rPr>
          <w:lang w:val="es-ES"/>
        </w:rPr>
        <w:t>Gobierno Autónomo Descentralizado Municipal del cantón de Antonio Ante.</w:t>
      </w:r>
    </w:p>
    <w:p w14:paraId="2B9ABB49" w14:textId="77777777" w:rsidR="006C3CD9" w:rsidRDefault="006C3CD9" w:rsidP="006C3CD9">
      <w:pPr>
        <w:spacing w:after="0" w:line="240" w:lineRule="auto"/>
        <w:rPr>
          <w:lang w:val="es-ES"/>
        </w:rPr>
      </w:pPr>
      <w:r>
        <w:rPr>
          <w:lang w:val="es-ES"/>
        </w:rPr>
        <w:t>En su Despacho. -</w:t>
      </w:r>
    </w:p>
    <w:p w14:paraId="6A0FB490" w14:textId="77777777" w:rsidR="006C3CD9" w:rsidRDefault="006C3CD9" w:rsidP="006C3CD9">
      <w:pPr>
        <w:spacing w:after="0" w:line="240" w:lineRule="auto"/>
        <w:rPr>
          <w:lang w:val="es-ES"/>
        </w:rPr>
      </w:pPr>
    </w:p>
    <w:p w14:paraId="778ED85E" w14:textId="77777777" w:rsidR="006C3CD9" w:rsidRDefault="006C3CD9" w:rsidP="006C3CD9">
      <w:pPr>
        <w:spacing w:after="0" w:line="240" w:lineRule="auto"/>
        <w:rPr>
          <w:ins w:id="1" w:author="PATRICIA HERRERA" w:date="2023-07-06T16:02:00Z"/>
          <w:lang w:val="es-ES"/>
        </w:rPr>
      </w:pPr>
      <w:r>
        <w:rPr>
          <w:lang w:val="es-ES"/>
        </w:rPr>
        <w:t>De mi consideración:</w:t>
      </w:r>
    </w:p>
    <w:p w14:paraId="3E0F891B" w14:textId="77777777" w:rsidR="00B04E0F" w:rsidRDefault="00B04E0F" w:rsidP="006C3CD9">
      <w:pPr>
        <w:spacing w:after="0" w:line="240" w:lineRule="auto"/>
        <w:rPr>
          <w:ins w:id="2" w:author="PATRICIA HERRERA" w:date="2023-07-06T16:02:00Z"/>
          <w:lang w:val="es-ES"/>
        </w:rPr>
      </w:pPr>
    </w:p>
    <w:p w14:paraId="750BAD7E" w14:textId="5162BFC6" w:rsidR="00B04E0F" w:rsidRPr="00846B44" w:rsidRDefault="00B04E0F" w:rsidP="00B04E0F">
      <w:pPr>
        <w:spacing w:after="0" w:line="240" w:lineRule="auto"/>
        <w:jc w:val="both"/>
        <w:rPr>
          <w:moveTo w:id="3" w:author="PATRICIA HERRERA" w:date="2023-07-06T16:02:00Z"/>
          <w:lang w:val="es-ES"/>
        </w:rPr>
      </w:pPr>
      <w:ins w:id="4" w:author="PATRICIA HERRERA" w:date="2023-07-06T16:02:00Z">
        <w:r>
          <w:rPr>
            <w:lang w:val="es-ES"/>
          </w:rPr>
          <w:t xml:space="preserve">En virtud de la reunión mantenida </w:t>
        </w:r>
      </w:ins>
      <w:ins w:id="5" w:author="PATRICIA HERRERA" w:date="2023-07-06T16:49:00Z">
        <w:r w:rsidR="00DE365E">
          <w:rPr>
            <w:lang w:val="es-ES"/>
          </w:rPr>
          <w:t xml:space="preserve">con su autoridad </w:t>
        </w:r>
      </w:ins>
      <w:ins w:id="6" w:author="PATRICIA HERRERA" w:date="2023-07-06T16:02:00Z">
        <w:r>
          <w:rPr>
            <w:lang w:val="es-ES"/>
          </w:rPr>
          <w:t>el día martes 04 de julio de 2023 en el Despacho del Gobierno M</w:t>
        </w:r>
        <w:r w:rsidR="00DE365E">
          <w:rPr>
            <w:lang w:val="es-ES"/>
          </w:rPr>
          <w:t>unicipal del cant</w:t>
        </w:r>
      </w:ins>
      <w:ins w:id="7" w:author="PATRICIA HERRERA" w:date="2023-07-06T16:50:00Z">
        <w:r w:rsidR="00DE365E">
          <w:rPr>
            <w:lang w:val="es-ES"/>
          </w:rPr>
          <w:t>ón Antonio Ante</w:t>
        </w:r>
      </w:ins>
      <w:ins w:id="8" w:author="PATRICIA HERRERA" w:date="2023-07-06T16:12:00Z">
        <w:r w:rsidR="00EE6551">
          <w:rPr>
            <w:lang w:val="es-ES"/>
          </w:rPr>
          <w:t>,</w:t>
        </w:r>
      </w:ins>
      <w:ins w:id="9" w:author="PATRICIA HERRERA" w:date="2023-07-06T16:02:00Z">
        <w:r>
          <w:rPr>
            <w:lang w:val="es-ES"/>
          </w:rPr>
          <w:t xml:space="preserve"> </w:t>
        </w:r>
      </w:ins>
      <w:moveToRangeStart w:id="10" w:author="PATRICIA HERRERA" w:date="2023-07-06T16:02:00Z" w:name="move139551739"/>
      <w:moveTo w:id="11" w:author="PATRICIA HERRERA" w:date="2023-07-06T16:02:00Z">
        <w:del w:id="12" w:author="PATRICIA HERRERA" w:date="2023-07-06T16:02:00Z">
          <w:r w:rsidDel="00B04E0F">
            <w:rPr>
              <w:lang w:val="es-ES"/>
            </w:rPr>
            <w:delText xml:space="preserve">De acuerdo </w:delText>
          </w:r>
        </w:del>
        <w:del w:id="13" w:author="PATRICIA HERRERA" w:date="2023-07-06T16:04:00Z">
          <w:r w:rsidDel="00B04E0F">
            <w:rPr>
              <w:lang w:val="es-ES"/>
            </w:rPr>
            <w:delText>a la reunión mantenida de manera presencial el día martes 04 de julio del presente año, entre mi persona en calidad de Directora Ejecutiva de la Unidad de la Unidad Ejecutora MAGAP-PRAT y su persona en calidad de alcalde del Cantón Antonio Ante,</w:delText>
          </w:r>
        </w:del>
      </w:moveTo>
      <w:ins w:id="14" w:author="PATRICIA HERRERA" w:date="2023-07-06T16:04:00Z">
        <w:r>
          <w:rPr>
            <w:lang w:val="es-ES"/>
          </w:rPr>
          <w:t>en relación a los valores pendientes de pago</w:t>
        </w:r>
      </w:ins>
      <w:ins w:id="15" w:author="PATRICIA HERRERA" w:date="2023-07-06T16:05:00Z">
        <w:r>
          <w:rPr>
            <w:lang w:val="es-ES"/>
          </w:rPr>
          <w:t xml:space="preserve"> a la Unidad Ejecutora MAGAP-PRAT, </w:t>
        </w:r>
      </w:ins>
      <w:ins w:id="16" w:author="PATRICIA HERRERA" w:date="2023-07-06T16:04:00Z">
        <w:r>
          <w:rPr>
            <w:lang w:val="es-ES"/>
          </w:rPr>
          <w:t xml:space="preserve"> en virtud de los compromisos asumidos en el </w:t>
        </w:r>
      </w:ins>
      <w:ins w:id="17" w:author="PATRICIA HERRERA" w:date="2023-07-06T16:05:00Z">
        <w:r>
          <w:rPr>
            <w:lang w:val="es-ES"/>
          </w:rPr>
          <w:t xml:space="preserve">Convenio </w:t>
        </w:r>
        <w:r w:rsidRPr="0018298E">
          <w:rPr>
            <w:lang w:val="es-ES"/>
          </w:rPr>
          <w:t xml:space="preserve">de </w:t>
        </w:r>
        <w:r>
          <w:rPr>
            <w:lang w:val="es-ES"/>
          </w:rPr>
          <w:t>Cooperación Técnica y Económica</w:t>
        </w:r>
        <w:r w:rsidRPr="0018298E">
          <w:rPr>
            <w:lang w:val="es-ES"/>
          </w:rPr>
          <w:t xml:space="preserve"> </w:t>
        </w:r>
        <w:r>
          <w:rPr>
            <w:lang w:val="es-ES"/>
          </w:rPr>
          <w:t xml:space="preserve">para la ejecución del Programa </w:t>
        </w:r>
        <w:r w:rsidRPr="0018298E">
          <w:rPr>
            <w:lang w:val="es-ES"/>
          </w:rPr>
          <w:t xml:space="preserve">Sistema de Información </w:t>
        </w:r>
        <w:r>
          <w:rPr>
            <w:lang w:val="es-ES"/>
          </w:rPr>
          <w:t>y Gestión de</w:t>
        </w:r>
        <w:r w:rsidRPr="0018298E">
          <w:rPr>
            <w:lang w:val="es-ES"/>
          </w:rPr>
          <w:t xml:space="preserve"> Tierras  Rur</w:t>
        </w:r>
        <w:r>
          <w:rPr>
            <w:lang w:val="es-ES"/>
          </w:rPr>
          <w:t xml:space="preserve">ales </w:t>
        </w:r>
      </w:ins>
      <w:ins w:id="18" w:author="PATRICIA HERRERA" w:date="2023-07-06T16:06:00Z">
        <w:r>
          <w:rPr>
            <w:lang w:val="es-ES"/>
          </w:rPr>
          <w:t>-</w:t>
        </w:r>
      </w:ins>
      <w:ins w:id="19" w:author="PATRICIA HERRERA" w:date="2023-07-06T16:05:00Z">
        <w:r>
          <w:rPr>
            <w:lang w:val="es-ES"/>
          </w:rPr>
          <w:t xml:space="preserve"> SIGTIERRAS, con el </w:t>
        </w:r>
        <w:r w:rsidRPr="0018298E">
          <w:rPr>
            <w:lang w:val="es-ES"/>
          </w:rPr>
          <w:t>objeto</w:t>
        </w:r>
        <w:r>
          <w:rPr>
            <w:lang w:val="es-ES"/>
          </w:rPr>
          <w:t xml:space="preserve"> de</w:t>
        </w:r>
        <w:r w:rsidRPr="0018298E">
          <w:rPr>
            <w:lang w:val="es-ES"/>
          </w:rPr>
          <w:t xml:space="preserve"> establecer los compromisos, de orden técnico y económico, necesarios para  la ejecución de las </w:t>
        </w:r>
        <w:r>
          <w:rPr>
            <w:lang w:val="es-ES"/>
          </w:rPr>
          <w:t>actividades contempladas dentro</w:t>
        </w:r>
        <w:r w:rsidRPr="0018298E">
          <w:rPr>
            <w:lang w:val="es-ES"/>
          </w:rPr>
          <w:t xml:space="preserve"> del  Programa SIGTIERRAS, enmarcada  dentro  del  ámbito  de  competencias </w:t>
        </w:r>
      </w:ins>
      <w:ins w:id="20" w:author="PATRICIA HERRERA" w:date="2023-07-06T16:06:00Z">
        <w:r>
          <w:rPr>
            <w:lang w:val="es-ES"/>
          </w:rPr>
          <w:t>de las partes</w:t>
        </w:r>
      </w:ins>
      <w:ins w:id="21" w:author="PATRICIA HERRERA" w:date="2023-07-06T16:13:00Z">
        <w:r w:rsidR="00EE6551">
          <w:rPr>
            <w:lang w:val="es-ES"/>
          </w:rPr>
          <w:t xml:space="preserve"> para la implementación de un sistema catastral rural eficiente, confiable, moderno y de actualización continua vinculado al registro de la propiedad inmobiliaria, que asegure los derechos de propiedad sobre la tierra, gestione la legalización de su tenencia que permita la aplicación de políticas tributarias justas y equitativas y además proporcione información para la planificación del desarrollo nacional, ordenamiento territorial y la toma de decisiones estratégicas que coadyuven al desarrollo integral del </w:t>
        </w:r>
      </w:ins>
      <w:ins w:id="22" w:author="User" w:date="2023-07-07T09:25:00Z">
        <w:r w:rsidR="00E2519B">
          <w:rPr>
            <w:lang w:val="es-ES"/>
          </w:rPr>
          <w:t>ár</w:t>
        </w:r>
      </w:ins>
      <w:ins w:id="23" w:author="PATRICIA HERRERA" w:date="2023-07-06T16:13:00Z">
        <w:del w:id="24" w:author="User" w:date="2023-07-07T09:25:00Z">
          <w:r w:rsidR="00EE6551" w:rsidDel="00E2519B">
            <w:rPr>
              <w:lang w:val="es-ES"/>
            </w:rPr>
            <w:delText>aér</w:delText>
          </w:r>
        </w:del>
        <w:r w:rsidR="00EE6551">
          <w:rPr>
            <w:lang w:val="es-ES"/>
          </w:rPr>
          <w:t xml:space="preserve">ea rural, </w:t>
        </w:r>
      </w:ins>
      <w:ins w:id="25" w:author="PATRICIA HERRERA" w:date="2023-07-06T16:06:00Z">
        <w:r>
          <w:rPr>
            <w:lang w:val="es-ES"/>
          </w:rPr>
          <w:t>manifiesto lo siguiente:</w:t>
        </w:r>
      </w:ins>
      <w:moveTo w:id="26" w:author="PATRICIA HERRERA" w:date="2023-07-06T16:02:00Z">
        <w:del w:id="27" w:author="PATRICIA HERRERA" w:date="2023-07-06T16:06:00Z">
          <w:r w:rsidDel="00B04E0F">
            <w:rPr>
              <w:lang w:val="es-ES"/>
            </w:rPr>
            <w:delText xml:space="preserve"> adjunto al presente la documentación correspondiente referente al convenio entre el GADM del cantón Antonio Ante y la Unidad Ejecutora MAGAP-PRAT.</w:delText>
          </w:r>
          <w:r w:rsidRPr="00846B44" w:rsidDel="00B04E0F">
            <w:rPr>
              <w:lang w:val="es-ES"/>
            </w:rPr>
            <w:delText xml:space="preserve"> </w:delText>
          </w:r>
        </w:del>
      </w:moveTo>
    </w:p>
    <w:moveToRangeEnd w:id="10"/>
    <w:p w14:paraId="5C0BAF10" w14:textId="77777777" w:rsidR="00B04E0F" w:rsidRDefault="00B04E0F" w:rsidP="006C3CD9">
      <w:pPr>
        <w:spacing w:after="0" w:line="240" w:lineRule="auto"/>
        <w:rPr>
          <w:lang w:val="es-ES"/>
        </w:rPr>
      </w:pPr>
    </w:p>
    <w:p w14:paraId="4747CF0E" w14:textId="77777777" w:rsidR="006C3CD9" w:rsidDel="00B04E0F" w:rsidRDefault="006C3CD9" w:rsidP="006C3CD9">
      <w:pPr>
        <w:spacing w:after="0" w:line="240" w:lineRule="auto"/>
        <w:rPr>
          <w:del w:id="28" w:author="PATRICIA HERRERA" w:date="2023-07-06T16:07:00Z"/>
          <w:lang w:val="es-ES"/>
        </w:rPr>
      </w:pPr>
    </w:p>
    <w:p w14:paraId="28DF288D" w14:textId="77777777" w:rsidR="006C3CD9" w:rsidRPr="00E006C0" w:rsidDel="00B04E0F" w:rsidRDefault="006C3CD9" w:rsidP="006C3CD9">
      <w:pPr>
        <w:spacing w:after="0" w:line="240" w:lineRule="auto"/>
        <w:rPr>
          <w:del w:id="29" w:author="PATRICIA HERRERA" w:date="2023-07-06T16:07:00Z"/>
          <w:b/>
          <w:lang w:val="es-ES"/>
        </w:rPr>
      </w:pPr>
      <w:del w:id="30" w:author="PATRICIA HERRERA" w:date="2023-07-06T16:07:00Z">
        <w:r w:rsidRPr="00E006C0" w:rsidDel="00B04E0F">
          <w:rPr>
            <w:b/>
            <w:lang w:val="es-ES"/>
          </w:rPr>
          <w:delText>Antecedentes;</w:delText>
        </w:r>
      </w:del>
    </w:p>
    <w:p w14:paraId="1423623F" w14:textId="77777777" w:rsidR="006C3CD9" w:rsidDel="00B04E0F" w:rsidRDefault="006C3CD9" w:rsidP="006C3CD9">
      <w:pPr>
        <w:spacing w:after="0" w:line="240" w:lineRule="auto"/>
        <w:rPr>
          <w:del w:id="31" w:author="PATRICIA HERRERA" w:date="2023-07-06T16:07:00Z"/>
          <w:lang w:val="es-ES"/>
        </w:rPr>
      </w:pPr>
    </w:p>
    <w:p w14:paraId="2C7CC721" w14:textId="77777777" w:rsidR="006C3CD9" w:rsidRPr="00B43DF0" w:rsidDel="00B04E0F" w:rsidRDefault="006C3CD9" w:rsidP="006C3CD9">
      <w:pPr>
        <w:spacing w:after="0" w:line="240" w:lineRule="auto"/>
        <w:jc w:val="both"/>
        <w:rPr>
          <w:del w:id="32" w:author="PATRICIA HERRERA" w:date="2023-07-06T16:07:00Z"/>
          <w:i/>
          <w:lang w:val="es-ES"/>
        </w:rPr>
      </w:pPr>
      <w:del w:id="33" w:author="PATRICIA HERRERA" w:date="2023-07-06T16:07:00Z">
        <w:r w:rsidRPr="004366FC" w:rsidDel="00B04E0F">
          <w:rPr>
            <w:lang w:val="es-ES"/>
          </w:rPr>
          <w:delText>Mediante el presente le hago extensivo un cordial y atento saludo; y, a la vez me permito poner en su con</w:delText>
        </w:r>
        <w:r w:rsidDel="00B04E0F">
          <w:rPr>
            <w:lang w:val="es-ES"/>
          </w:rPr>
          <w:delText xml:space="preserve">ocimiento que, </w:delText>
        </w:r>
        <w:r w:rsidR="0018298E" w:rsidDel="00B04E0F">
          <w:rPr>
            <w:lang w:val="es-ES"/>
          </w:rPr>
          <w:delText>e</w:delText>
        </w:r>
        <w:r w:rsidR="0018298E" w:rsidRPr="0018298E" w:rsidDel="00B04E0F">
          <w:rPr>
            <w:lang w:val="es-ES"/>
          </w:rPr>
          <w:delText xml:space="preserve">l 2 de marzo del 2011, la  Unidad Ejecutora MAGAP-PRAT y el Gobierno Autónomo Descentralizado Municipal del Cantón Antonio Ante, suscribieron el Convenio de </w:delText>
        </w:r>
        <w:r w:rsidR="0018298E" w:rsidDel="00B04E0F">
          <w:rPr>
            <w:lang w:val="es-ES"/>
          </w:rPr>
          <w:delText>Cooperación Técnica y Económica</w:delText>
        </w:r>
        <w:r w:rsidR="0018298E" w:rsidRPr="0018298E" w:rsidDel="00B04E0F">
          <w:rPr>
            <w:lang w:val="es-ES"/>
          </w:rPr>
          <w:delText xml:space="preserve"> para la ejecución del Programa "Sistema de Información </w:delText>
        </w:r>
        <w:r w:rsidR="0018298E" w:rsidDel="00B04E0F">
          <w:rPr>
            <w:lang w:val="es-ES"/>
          </w:rPr>
          <w:delText>y Gestión de</w:delText>
        </w:r>
        <w:r w:rsidR="0018298E" w:rsidRPr="0018298E" w:rsidDel="00B04E0F">
          <w:rPr>
            <w:lang w:val="es-ES"/>
          </w:rPr>
          <w:delText xml:space="preserve"> Tierras  Rur</w:delText>
        </w:r>
        <w:r w:rsidR="0018298E" w:rsidDel="00B04E0F">
          <w:rPr>
            <w:lang w:val="es-ES"/>
          </w:rPr>
          <w:delText>ales  SIGTIERRAS",</w:delText>
        </w:r>
        <w:r w:rsidR="00B7362A" w:rsidDel="00B04E0F">
          <w:rPr>
            <w:lang w:val="es-ES"/>
          </w:rPr>
          <w:delText xml:space="preserve"> con el </w:delText>
        </w:r>
        <w:r w:rsidR="0018298E" w:rsidRPr="0018298E" w:rsidDel="00B04E0F">
          <w:rPr>
            <w:lang w:val="es-ES"/>
          </w:rPr>
          <w:delText>objeto</w:delText>
        </w:r>
        <w:r w:rsidR="0018298E" w:rsidDel="00B04E0F">
          <w:rPr>
            <w:lang w:val="es-ES"/>
          </w:rPr>
          <w:delText xml:space="preserve"> de</w:delText>
        </w:r>
        <w:r w:rsidR="0018298E" w:rsidRPr="0018298E" w:rsidDel="00B04E0F">
          <w:rPr>
            <w:lang w:val="es-ES"/>
          </w:rPr>
          <w:delText xml:space="preserve"> establecer los compromisos, de orden técnico y económico, necesarios para  la ejecución de las </w:delText>
        </w:r>
        <w:r w:rsidR="00B7362A" w:rsidDel="00B04E0F">
          <w:rPr>
            <w:lang w:val="es-ES"/>
          </w:rPr>
          <w:delText>actividades contempladas dentro</w:delText>
        </w:r>
        <w:r w:rsidR="0018298E" w:rsidRPr="0018298E" w:rsidDel="00B04E0F">
          <w:rPr>
            <w:lang w:val="es-ES"/>
          </w:rPr>
          <w:delText xml:space="preserve"> del  Programa SIGTIERRAS, enmarcada  dentro  del  ámbito  de  competencias tanto del MAGAP como  del  Gobierno Municipal que</w:delText>
        </w:r>
        <w:r w:rsidR="00B7362A" w:rsidDel="00B04E0F">
          <w:rPr>
            <w:lang w:val="es-ES"/>
          </w:rPr>
          <w:delText xml:space="preserve"> suscriben el presente convenio, teniendo como alcance: </w:delText>
        </w:r>
        <w:r w:rsidR="00B7362A" w:rsidRPr="00B43DF0" w:rsidDel="00B04E0F">
          <w:rPr>
            <w:i/>
            <w:lang w:val="es-ES"/>
          </w:rPr>
          <w:delText>“</w:delText>
        </w:r>
        <w:r w:rsidR="00B43DF0" w:rsidDel="00B04E0F">
          <w:rPr>
            <w:i/>
            <w:lang w:val="es-ES"/>
          </w:rPr>
          <w:delText>implementar</w:delText>
        </w:r>
        <w:r w:rsidR="00B7362A" w:rsidRPr="00B43DF0" w:rsidDel="00B04E0F">
          <w:rPr>
            <w:i/>
            <w:lang w:val="es-ES"/>
          </w:rPr>
          <w:delText xml:space="preserve"> en el Gobierno Municipal un sistema catastral RURAL </w:delText>
        </w:r>
        <w:r w:rsidRPr="00B43DF0" w:rsidDel="00B04E0F">
          <w:rPr>
            <w:i/>
            <w:lang w:val="es-ES"/>
          </w:rPr>
          <w:delText xml:space="preserve">eficiente, confiable, moderno </w:delText>
        </w:r>
        <w:r w:rsidR="00B7362A" w:rsidRPr="00B43DF0" w:rsidDel="00B04E0F">
          <w:rPr>
            <w:i/>
            <w:lang w:val="es-ES"/>
          </w:rPr>
          <w:delText>y de actualización continua vinculado al registro de la propiedad inmobiliaria, que asegure los derechos de propiedad sobre la tierra, gestione la legalización de su tenencia, permita la aplicación de políticas tributarias justas y equitativas (…)”</w:delText>
        </w:r>
        <w:r w:rsidR="00B43DF0" w:rsidRPr="00B43DF0" w:rsidDel="00B04E0F">
          <w:rPr>
            <w:i/>
            <w:lang w:val="es-ES"/>
          </w:rPr>
          <w:delText xml:space="preserve">; </w:delText>
        </w:r>
        <w:r w:rsidDel="00B04E0F">
          <w:rPr>
            <w:lang w:val="es-ES"/>
          </w:rPr>
          <w:delText>hay lo siguiente:</w:delText>
        </w:r>
      </w:del>
    </w:p>
    <w:p w14:paraId="49F01853" w14:textId="77777777" w:rsidR="006C3CD9" w:rsidDel="00B04E0F" w:rsidRDefault="006C3CD9" w:rsidP="006C3CD9">
      <w:pPr>
        <w:spacing w:before="240" w:after="0" w:line="240" w:lineRule="auto"/>
        <w:jc w:val="both"/>
        <w:rPr>
          <w:del w:id="34" w:author="PATRICIA HERRERA" w:date="2023-07-06T16:07:00Z"/>
        </w:rPr>
      </w:pPr>
      <w:del w:id="35" w:author="PATRICIA HERRERA" w:date="2023-07-06T16:07:00Z">
        <w:r w:rsidDel="00B04E0F">
          <w:delText>De acuerdo a la cláusula V,</w:delText>
        </w:r>
        <w:r w:rsidRPr="00934E87" w:rsidDel="00B04E0F">
          <w:delText xml:space="preserve"> </w:delText>
        </w:r>
        <w:r w:rsidDel="00B04E0F">
          <w:delText xml:space="preserve">en su </w:delText>
        </w:r>
        <w:r w:rsidR="00084B79" w:rsidDel="00B04E0F">
          <w:delText xml:space="preserve">literal (i) expresa: </w:delText>
        </w:r>
        <w:r w:rsidR="00084B79" w:rsidRPr="00506059" w:rsidDel="00B04E0F">
          <w:rPr>
            <w:i/>
          </w:rPr>
          <w:delText>“El costo de la implementación del Programa SIGTIERRAS, en el cantón ANTONIO ANTE asciende a $USD 889.712,86 (ochocientos ochenta y nueve mil setecientos doce con 86/100), será financiado en un 80% ($USD 711.770,29), por el Gobierno Nacional y el 20% restante ($USD 177.942,57), por el municipio, recursos que pueden provenir de fondos propios o de un crédito gestionado ante el Banco del Es</w:delText>
        </w:r>
        <w:r w:rsidR="00506059" w:rsidDel="00B04E0F">
          <w:rPr>
            <w:i/>
          </w:rPr>
          <w:delText>tado”.</w:delText>
        </w:r>
      </w:del>
    </w:p>
    <w:p w14:paraId="1AE2121B" w14:textId="77777777" w:rsidR="00084B79" w:rsidDel="00B04E0F" w:rsidRDefault="00084B79" w:rsidP="006C3CD9">
      <w:pPr>
        <w:spacing w:before="240" w:after="0" w:line="240" w:lineRule="auto"/>
        <w:jc w:val="both"/>
        <w:rPr>
          <w:del w:id="36" w:author="PATRICIA HERRERA" w:date="2023-07-06T16:07:00Z"/>
        </w:rPr>
      </w:pPr>
      <w:del w:id="37" w:author="PATRICIA HERRERA" w:date="2023-07-06T16:07:00Z">
        <w:r w:rsidDel="00B04E0F">
          <w:delText xml:space="preserve">De la cláusula VII, en su numeral 7.1.5 referente al aporte económico, expresa </w:delText>
        </w:r>
        <w:r w:rsidRPr="00547951" w:rsidDel="00B04E0F">
          <w:rPr>
            <w:i/>
          </w:rPr>
          <w:delText>“(i) De conformidad a la Resolución del Consejo Municipal y a</w:delText>
        </w:r>
        <w:r w:rsidR="00547951" w:rsidRPr="00547951" w:rsidDel="00B04E0F">
          <w:rPr>
            <w:i/>
          </w:rPr>
          <w:delText xml:space="preserve"> </w:delText>
        </w:r>
        <w:r w:rsidRPr="00547951" w:rsidDel="00B04E0F">
          <w:rPr>
            <w:i/>
          </w:rPr>
          <w:delText>su correspondiente partida presupuestaria que forma parte del presente convenio, la Municipalidad aportará en calidad de contraparte, un valor de $USD 177.942,57 (ciento setenta y siete mil novecientos cuarenta y dos con 57/100 dólares americanos) correspondiente al 20% del costo total referencial del Programa SIGTIERRAS (…)”.</w:delText>
        </w:r>
      </w:del>
    </w:p>
    <w:p w14:paraId="6DDD4323" w14:textId="77777777" w:rsidR="006C3CD9" w:rsidDel="00B04E0F" w:rsidRDefault="006C3CD9" w:rsidP="006C3CD9">
      <w:pPr>
        <w:spacing w:after="0" w:line="240" w:lineRule="auto"/>
        <w:jc w:val="both"/>
        <w:rPr>
          <w:del w:id="38" w:author="PATRICIA HERRERA" w:date="2023-07-06T16:07:00Z"/>
          <w:rFonts w:cstheme="minorHAnsi"/>
          <w:lang w:val="es-ES"/>
        </w:rPr>
      </w:pPr>
    </w:p>
    <w:p w14:paraId="5C6591CB" w14:textId="77777777" w:rsidR="006C3CD9" w:rsidDel="00B04E0F" w:rsidRDefault="006C3CD9" w:rsidP="006C3CD9">
      <w:pPr>
        <w:spacing w:after="0" w:line="240" w:lineRule="auto"/>
        <w:jc w:val="both"/>
        <w:rPr>
          <w:del w:id="39" w:author="PATRICIA HERRERA" w:date="2023-07-06T16:07:00Z"/>
          <w:rFonts w:cstheme="minorHAnsi"/>
          <w:lang w:val="es-ES"/>
        </w:rPr>
      </w:pPr>
      <w:del w:id="40" w:author="PATRICIA HERRERA" w:date="2023-07-06T16:07:00Z">
        <w:r w:rsidRPr="008432E3" w:rsidDel="00B04E0F">
          <w:rPr>
            <w:rFonts w:cstheme="minorHAnsi"/>
            <w:lang w:val="es-ES"/>
          </w:rPr>
          <w:delText>Así mismo, la cláusu</w:delText>
        </w:r>
        <w:r w:rsidDel="00B04E0F">
          <w:rPr>
            <w:rFonts w:cstheme="minorHAnsi"/>
            <w:lang w:val="es-ES"/>
          </w:rPr>
          <w:delText xml:space="preserve">la </w:delText>
        </w:r>
        <w:r w:rsidR="00AC2467" w:rsidDel="00B04E0F">
          <w:rPr>
            <w:rFonts w:cstheme="minorHAnsi"/>
            <w:lang w:val="es-ES"/>
          </w:rPr>
          <w:delText>X</w:delText>
        </w:r>
        <w:r w:rsidRPr="008432E3" w:rsidDel="00B04E0F">
          <w:rPr>
            <w:rFonts w:cstheme="minorHAnsi"/>
            <w:lang w:val="es-ES"/>
          </w:rPr>
          <w:delText xml:space="preserve"> del convenio</w:delText>
        </w:r>
        <w:r w:rsidR="00AC2467" w:rsidDel="00B04E0F">
          <w:rPr>
            <w:rFonts w:cstheme="minorHAnsi"/>
            <w:lang w:val="es-ES"/>
          </w:rPr>
          <w:delText xml:space="preserve"> en su numeral 10.1. S</w:delText>
        </w:r>
        <w:r w:rsidRPr="008432E3" w:rsidDel="00B04E0F">
          <w:rPr>
            <w:rFonts w:cstheme="minorHAnsi"/>
            <w:lang w:val="es-ES"/>
          </w:rPr>
          <w:delText>eñala</w:delText>
        </w:r>
        <w:r w:rsidDel="00B04E0F">
          <w:rPr>
            <w:rFonts w:cstheme="minorHAnsi"/>
            <w:lang w:val="es-ES"/>
          </w:rPr>
          <w:delText>,</w:delText>
        </w:r>
        <w:r w:rsidRPr="008432E3" w:rsidDel="00B04E0F">
          <w:rPr>
            <w:rFonts w:cstheme="minorHAnsi"/>
            <w:lang w:val="es-ES"/>
          </w:rPr>
          <w:delText xml:space="preserve"> que éste</w:delText>
        </w:r>
        <w:r w:rsidDel="00B04E0F">
          <w:rPr>
            <w:rFonts w:cstheme="minorHAnsi"/>
            <w:lang w:val="es-ES"/>
          </w:rPr>
          <w:delText xml:space="preserve">, entrará en vigencia una vez que sea </w:delText>
        </w:r>
        <w:r w:rsidR="00AC2467" w:rsidDel="00B04E0F">
          <w:rPr>
            <w:rFonts w:cstheme="minorHAnsi"/>
            <w:lang w:val="es-ES"/>
          </w:rPr>
          <w:delText>suscrito por las partes y durará mientras se encuentre en ejecución el programa SIGTIERRAS.</w:delText>
        </w:r>
      </w:del>
    </w:p>
    <w:p w14:paraId="3F971128" w14:textId="77777777" w:rsidR="006C3CD9" w:rsidDel="00B04E0F" w:rsidRDefault="006C3CD9" w:rsidP="006C3CD9">
      <w:pPr>
        <w:spacing w:after="0" w:line="240" w:lineRule="auto"/>
        <w:jc w:val="both"/>
        <w:rPr>
          <w:del w:id="41" w:author="PATRICIA HERRERA" w:date="2023-07-06T16:07:00Z"/>
          <w:rFonts w:cstheme="minorHAnsi"/>
          <w:lang w:val="es-ES"/>
        </w:rPr>
      </w:pPr>
    </w:p>
    <w:p w14:paraId="217A0167" w14:textId="77777777" w:rsidR="006C3CD9" w:rsidDel="00B04E0F" w:rsidRDefault="00B04E0F" w:rsidP="006C3CD9">
      <w:pPr>
        <w:spacing w:after="0" w:line="240" w:lineRule="auto"/>
        <w:jc w:val="both"/>
        <w:rPr>
          <w:del w:id="42" w:author="PATRICIA HERRERA" w:date="2023-07-06T16:07:00Z"/>
          <w:rFonts w:cstheme="minorHAnsi"/>
          <w:i/>
          <w:lang w:val="es-ES"/>
        </w:rPr>
      </w:pPr>
      <w:ins w:id="43" w:author="PATRICIA HERRERA" w:date="2023-07-06T16:07:00Z">
        <w:r>
          <w:rPr>
            <w:rFonts w:cstheme="minorHAnsi"/>
            <w:lang w:val="es-ES"/>
          </w:rPr>
          <w:t>Conforme a lo acordado</w:t>
        </w:r>
      </w:ins>
      <w:ins w:id="44" w:author="PATRICIA HERRERA" w:date="2023-07-06T16:08:00Z">
        <w:r>
          <w:rPr>
            <w:rFonts w:cstheme="minorHAnsi"/>
            <w:lang w:val="es-ES"/>
          </w:rPr>
          <w:t>,</w:t>
        </w:r>
      </w:ins>
      <w:ins w:id="45" w:author="PATRICIA HERRERA" w:date="2023-07-06T16:07:00Z">
        <w:r>
          <w:rPr>
            <w:rFonts w:cstheme="minorHAnsi"/>
            <w:lang w:val="es-ES"/>
          </w:rPr>
          <w:t xml:space="preserve"> adjunto me permito remitir la documentación de respaldo que comprueba el cumplimiento por parte de la </w:t>
        </w:r>
      </w:ins>
      <w:ins w:id="46" w:author="PATRICIA HERRERA" w:date="2023-07-06T16:08:00Z">
        <w:r w:rsidR="00EE6551">
          <w:rPr>
            <w:rFonts w:cstheme="minorHAnsi"/>
            <w:lang w:val="es-ES"/>
          </w:rPr>
          <w:t>Unidad Ejecutora de</w:t>
        </w:r>
        <w:r>
          <w:rPr>
            <w:rFonts w:cstheme="minorHAnsi"/>
            <w:lang w:val="es-ES"/>
          </w:rPr>
          <w:t xml:space="preserve"> la </w:t>
        </w:r>
      </w:ins>
      <w:ins w:id="47" w:author="PATRICIA HERRERA" w:date="2023-07-06T16:14:00Z">
        <w:r w:rsidR="00EE6551">
          <w:rPr>
            <w:rFonts w:cstheme="minorHAnsi"/>
            <w:lang w:val="es-ES"/>
          </w:rPr>
          <w:t xml:space="preserve">realización de actividades y </w:t>
        </w:r>
      </w:ins>
      <w:ins w:id="48" w:author="PATRICIA HERRERA" w:date="2023-07-06T16:08:00Z">
        <w:r>
          <w:rPr>
            <w:rFonts w:cstheme="minorHAnsi"/>
            <w:lang w:val="es-ES"/>
          </w:rPr>
          <w:t xml:space="preserve">entrega de los productos considerados en el mencionado convenio conforme al </w:t>
        </w:r>
      </w:ins>
      <w:del w:id="49" w:author="PATRICIA HERRERA" w:date="2023-07-06T16:07:00Z">
        <w:r w:rsidR="006C3CD9" w:rsidDel="00B04E0F">
          <w:rPr>
            <w:rFonts w:cstheme="minorHAnsi"/>
            <w:lang w:val="es-ES"/>
          </w:rPr>
          <w:delText>La cláusula X</w:delText>
        </w:r>
        <w:r w:rsidR="0046154C" w:rsidDel="00B04E0F">
          <w:rPr>
            <w:rFonts w:cstheme="minorHAnsi"/>
            <w:lang w:val="es-ES"/>
          </w:rPr>
          <w:delText>II en su numeral 12.1</w:delText>
        </w:r>
        <w:r w:rsidR="006C3CD9" w:rsidDel="00B04E0F">
          <w:rPr>
            <w:rFonts w:cstheme="minorHAnsi"/>
            <w:lang w:val="es-ES"/>
          </w:rPr>
          <w:delText>. Refiere que el presente convenio podrá terminar entre otros por: “</w:delText>
        </w:r>
        <w:r w:rsidR="0074242D" w:rsidDel="00B04E0F">
          <w:rPr>
            <w:rFonts w:cstheme="minorHAnsi"/>
            <w:i/>
            <w:lang w:val="es-ES"/>
          </w:rPr>
          <w:delText>(</w:delText>
        </w:r>
        <w:r w:rsidR="006C3CD9" w:rsidDel="00B04E0F">
          <w:rPr>
            <w:rFonts w:cstheme="minorHAnsi"/>
            <w:i/>
            <w:lang w:val="es-ES"/>
          </w:rPr>
          <w:delText>i</w:delText>
        </w:r>
        <w:r w:rsidR="006C3CD9" w:rsidRPr="00FE213A" w:rsidDel="00B04E0F">
          <w:rPr>
            <w:rFonts w:cstheme="minorHAnsi"/>
            <w:i/>
            <w:lang w:val="es-ES"/>
          </w:rPr>
          <w:delText xml:space="preserve">) </w:delText>
        </w:r>
        <w:r w:rsidR="0074242D" w:rsidDel="00B04E0F">
          <w:rPr>
            <w:rFonts w:cstheme="minorHAnsi"/>
            <w:i/>
            <w:lang w:val="es-ES"/>
          </w:rPr>
          <w:delText>P</w:delText>
        </w:r>
        <w:r w:rsidR="0046154C" w:rsidDel="00B04E0F">
          <w:rPr>
            <w:rFonts w:cstheme="minorHAnsi"/>
            <w:i/>
            <w:lang w:val="es-ES"/>
          </w:rPr>
          <w:delText>or mutuo acuerdo entre las partes”.</w:delText>
        </w:r>
      </w:del>
    </w:p>
    <w:p w14:paraId="60948609" w14:textId="77777777" w:rsidR="00FE242E" w:rsidDel="00B04E0F" w:rsidRDefault="00FE242E" w:rsidP="006C3CD9">
      <w:pPr>
        <w:spacing w:after="0" w:line="240" w:lineRule="auto"/>
        <w:jc w:val="both"/>
        <w:rPr>
          <w:del w:id="50" w:author="PATRICIA HERRERA" w:date="2023-07-06T16:09:00Z"/>
          <w:rFonts w:cstheme="minorHAnsi"/>
          <w:i/>
          <w:lang w:val="es-ES"/>
        </w:rPr>
      </w:pPr>
    </w:p>
    <w:p w14:paraId="3CE6FB42" w14:textId="77777777" w:rsidR="00EE6551" w:rsidRDefault="00FE242E" w:rsidP="006C3CD9">
      <w:pPr>
        <w:spacing w:after="0" w:line="240" w:lineRule="auto"/>
        <w:jc w:val="both"/>
        <w:rPr>
          <w:ins w:id="51" w:author="PATRICIA HERRERA" w:date="2023-07-06T16:19:00Z"/>
          <w:rFonts w:cstheme="minorHAnsi"/>
          <w:lang w:val="es-ES"/>
        </w:rPr>
      </w:pPr>
      <w:del w:id="52" w:author="PATRICIA HERRERA" w:date="2023-07-06T16:09:00Z">
        <w:r w:rsidDel="00B04E0F">
          <w:rPr>
            <w:rFonts w:cstheme="minorHAnsi"/>
            <w:lang w:val="es-ES"/>
          </w:rPr>
          <w:delText>A los 08 días del mes de febrero del año 2012, se sus</w:delText>
        </w:r>
        <w:r w:rsidR="00F668E1" w:rsidDel="00B04E0F">
          <w:rPr>
            <w:rFonts w:cstheme="minorHAnsi"/>
            <w:lang w:val="es-ES"/>
          </w:rPr>
          <w:delText>cribe el A</w:delText>
        </w:r>
      </w:del>
      <w:ins w:id="53" w:author="PATRICIA HERRERA" w:date="2023-07-06T16:09:00Z">
        <w:r w:rsidR="00B04E0F">
          <w:rPr>
            <w:rFonts w:cstheme="minorHAnsi"/>
            <w:lang w:val="es-ES"/>
          </w:rPr>
          <w:t>a</w:t>
        </w:r>
      </w:ins>
      <w:r w:rsidR="00F668E1">
        <w:rPr>
          <w:rFonts w:cstheme="minorHAnsi"/>
          <w:lang w:val="es-ES"/>
        </w:rPr>
        <w:t>c</w:t>
      </w:r>
      <w:r>
        <w:rPr>
          <w:rFonts w:cstheme="minorHAnsi"/>
          <w:lang w:val="es-ES"/>
        </w:rPr>
        <w:t>ta</w:t>
      </w:r>
      <w:r w:rsidR="00E06C89">
        <w:rPr>
          <w:rFonts w:cstheme="minorHAnsi"/>
          <w:lang w:val="es-ES"/>
        </w:rPr>
        <w:t xml:space="preserve"> entrega recepción definitiva de fotografía y ortografía, </w:t>
      </w:r>
      <w:ins w:id="54" w:author="PATRICIA HERRERA" w:date="2023-07-06T16:09:00Z">
        <w:r w:rsidR="00EE6551">
          <w:rPr>
            <w:rFonts w:cstheme="minorHAnsi"/>
            <w:lang w:val="es-ES"/>
          </w:rPr>
          <w:t>de 08 de febrero de 2012.</w:t>
        </w:r>
      </w:ins>
    </w:p>
    <w:p w14:paraId="0441F3B7" w14:textId="77777777" w:rsidR="00EE6551" w:rsidRDefault="00EE6551" w:rsidP="00EE6551">
      <w:pPr>
        <w:spacing w:before="240" w:after="0" w:line="240" w:lineRule="auto"/>
        <w:jc w:val="both"/>
        <w:rPr>
          <w:ins w:id="55" w:author="PATRICIA HERRERA" w:date="2023-07-06T16:22:00Z"/>
          <w:lang w:val="es-ES"/>
        </w:rPr>
      </w:pPr>
      <w:ins w:id="56" w:author="PATRICIA HERRERA" w:date="2023-07-06T16:20:00Z">
        <w:r>
          <w:rPr>
            <w:lang w:val="es-ES"/>
          </w:rPr>
          <w:t>De la impresión del Sistema de Pagos del Banco Central se verifica que c</w:t>
        </w:r>
      </w:ins>
      <w:ins w:id="57" w:author="PATRICIA HERRERA" w:date="2023-07-06T16:19:00Z">
        <w:r>
          <w:rPr>
            <w:lang w:val="es-ES"/>
          </w:rPr>
          <w:t xml:space="preserve">on fecha 24 de junio del año 2014 se registra en la cuenta del Banco Central, un pago por un valor de </w:t>
        </w:r>
        <w:r w:rsidR="006F2F49">
          <w:rPr>
            <w:lang w:val="es-ES"/>
          </w:rPr>
          <w:t xml:space="preserve">USD 71.177,02 (setenta y un </w:t>
        </w:r>
        <w:proofErr w:type="gramStart"/>
        <w:r w:rsidR="006F2F49">
          <w:rPr>
            <w:lang w:val="es-ES"/>
          </w:rPr>
          <w:t xml:space="preserve">mil </w:t>
        </w:r>
      </w:ins>
      <w:ins w:id="58" w:author="PATRICIA HERRERA" w:date="2023-07-06T16:24:00Z">
        <w:r w:rsidR="006F2F49">
          <w:rPr>
            <w:lang w:val="es-ES"/>
          </w:rPr>
          <w:t xml:space="preserve"> </w:t>
        </w:r>
      </w:ins>
      <w:ins w:id="59" w:author="PATRICIA HERRERA" w:date="2023-07-06T16:19:00Z">
        <w:r>
          <w:rPr>
            <w:lang w:val="es-ES"/>
          </w:rPr>
          <w:t>ciento</w:t>
        </w:r>
        <w:proofErr w:type="gramEnd"/>
        <w:r>
          <w:rPr>
            <w:lang w:val="es-ES"/>
          </w:rPr>
          <w:t xml:space="preserve"> setenta y siete con 02/100 dó</w:t>
        </w:r>
        <w:r w:rsidR="006F2F49">
          <w:rPr>
            <w:lang w:val="es-ES"/>
          </w:rPr>
          <w:t xml:space="preserve">lares de los Estados Unidos de </w:t>
        </w:r>
      </w:ins>
      <w:ins w:id="60" w:author="PATRICIA HERRERA" w:date="2023-07-06T16:20:00Z">
        <w:r w:rsidR="006F2F49">
          <w:rPr>
            <w:lang w:val="es-ES"/>
          </w:rPr>
          <w:t>A</w:t>
        </w:r>
      </w:ins>
      <w:ins w:id="61" w:author="PATRICIA HERRERA" w:date="2023-07-06T16:19:00Z">
        <w:r>
          <w:rPr>
            <w:lang w:val="es-ES"/>
          </w:rPr>
          <w:t xml:space="preserve">mérica), </w:t>
        </w:r>
      </w:ins>
      <w:ins w:id="62" w:author="PATRICIA HERRERA" w:date="2023-07-06T16:20:00Z">
        <w:r w:rsidR="006F2F49">
          <w:rPr>
            <w:lang w:val="es-ES"/>
          </w:rPr>
          <w:t xml:space="preserve">atendiendo lo establecido en el </w:t>
        </w:r>
      </w:ins>
      <w:ins w:id="63" w:author="PATRICIA HERRERA" w:date="2023-07-06T16:19:00Z">
        <w:r>
          <w:rPr>
            <w:lang w:val="es-ES"/>
          </w:rPr>
          <w:t>convenio modificatorio de</w:t>
        </w:r>
      </w:ins>
      <w:ins w:id="64" w:author="PATRICIA HERRERA" w:date="2023-07-06T16:21:00Z">
        <w:r w:rsidR="006F2F49">
          <w:rPr>
            <w:lang w:val="es-ES"/>
          </w:rPr>
          <w:t>l convenio de</w:t>
        </w:r>
      </w:ins>
      <w:ins w:id="65" w:author="PATRICIA HERRERA" w:date="2023-07-06T16:19:00Z">
        <w:r>
          <w:rPr>
            <w:lang w:val="es-ES"/>
          </w:rPr>
          <w:t xml:space="preserve"> cooperación técnica</w:t>
        </w:r>
      </w:ins>
      <w:ins w:id="66" w:author="PATRICIA HERRERA" w:date="2023-07-06T16:21:00Z">
        <w:r w:rsidR="006F2F49">
          <w:rPr>
            <w:lang w:val="es-ES"/>
          </w:rPr>
          <w:t xml:space="preserve"> y económica suscrito</w:t>
        </w:r>
      </w:ins>
      <w:ins w:id="67" w:author="PATRICIA HERRERA" w:date="2023-07-06T16:19:00Z">
        <w:r>
          <w:rPr>
            <w:lang w:val="es-ES"/>
          </w:rPr>
          <w:t xml:space="preserve"> entre la Unidad Ejecutora MAGAP-PRAT y el GADM del cantón Antonio Ante.</w:t>
        </w:r>
      </w:ins>
    </w:p>
    <w:p w14:paraId="712F53B2" w14:textId="77777777" w:rsidR="006F2F49" w:rsidRDefault="006F2F49" w:rsidP="006F2F49">
      <w:pPr>
        <w:spacing w:before="240" w:after="0" w:line="240" w:lineRule="auto"/>
        <w:jc w:val="both"/>
        <w:rPr>
          <w:ins w:id="68" w:author="PATRICIA HERRERA" w:date="2023-07-06T16:23:00Z"/>
          <w:lang w:val="es-ES"/>
        </w:rPr>
      </w:pPr>
      <w:ins w:id="69" w:author="PATRICIA HERRERA" w:date="2023-07-06T16:22:00Z">
        <w:r>
          <w:rPr>
            <w:lang w:val="es-ES"/>
          </w:rPr>
          <w:t xml:space="preserve">A los 03 días del mes de febrero del año 2015, se suscribe entre la Unidad Ejecutora MAGAP- PRAT y el Municipio del cantón Antonio Ante, el acta de entrega recepción del cableado estructurado del Municipio Antonio Ante, </w:t>
        </w:r>
      </w:ins>
      <w:ins w:id="70" w:author="PATRICIA HERRERA" w:date="2023-07-06T16:23:00Z">
        <w:r>
          <w:rPr>
            <w:lang w:val="es-ES"/>
          </w:rPr>
          <w:t>en la que se deja constancia de la aceptación a entera satisfacción del gobierno municipal.</w:t>
        </w:r>
      </w:ins>
    </w:p>
    <w:p w14:paraId="3FAAD7EA" w14:textId="77777777" w:rsidR="006F2F49" w:rsidRDefault="006F2F49" w:rsidP="00EE6551">
      <w:pPr>
        <w:spacing w:before="240" w:after="0" w:line="240" w:lineRule="auto"/>
        <w:jc w:val="both"/>
        <w:rPr>
          <w:ins w:id="71" w:author="PATRICIA HERRERA" w:date="2023-07-06T16:19:00Z"/>
          <w:lang w:val="es-ES"/>
        </w:rPr>
      </w:pPr>
    </w:p>
    <w:p w14:paraId="1829F66A" w14:textId="77777777" w:rsidR="00FE242E" w:rsidRPr="00B647B7" w:rsidDel="00EE6551" w:rsidRDefault="00EE6551">
      <w:pPr>
        <w:spacing w:after="0" w:line="240" w:lineRule="auto"/>
        <w:jc w:val="both"/>
        <w:rPr>
          <w:del w:id="72" w:author="PATRICIA HERRERA" w:date="2023-07-06T16:14:00Z"/>
          <w:rFonts w:cstheme="minorHAnsi"/>
          <w:i/>
          <w:lang w:val="es-ES"/>
        </w:rPr>
      </w:pPr>
      <w:ins w:id="73" w:author="PATRICIA HERRERA" w:date="2023-07-06T16:14:00Z">
        <w:r>
          <w:rPr>
            <w:rFonts w:cstheme="minorHAnsi"/>
            <w:lang w:val="es-ES"/>
          </w:rPr>
          <w:lastRenderedPageBreak/>
          <w:t>Así mismo, conforme a la certificaci</w:t>
        </w:r>
      </w:ins>
      <w:ins w:id="74" w:author="PATRICIA HERRERA" w:date="2023-07-06T16:15:00Z">
        <w:r>
          <w:rPr>
            <w:rFonts w:cstheme="minorHAnsi"/>
            <w:lang w:val="es-ES"/>
          </w:rPr>
          <w:t>ón que se adjunta, suscrita</w:t>
        </w:r>
      </w:ins>
      <w:ins w:id="75" w:author="PATRICIA HERRERA" w:date="2023-07-06T16:18:00Z">
        <w:r>
          <w:rPr>
            <w:rFonts w:cstheme="minorHAnsi"/>
            <w:lang w:val="es-ES"/>
          </w:rPr>
          <w:t xml:space="preserve"> el 3 de septiembre de 20</w:t>
        </w:r>
      </w:ins>
      <w:ins w:id="76" w:author="PATRICIA HERRERA" w:date="2023-07-06T16:21:00Z">
        <w:r w:rsidR="006F2F49">
          <w:rPr>
            <w:rFonts w:cstheme="minorHAnsi"/>
            <w:lang w:val="es-ES"/>
          </w:rPr>
          <w:t>1</w:t>
        </w:r>
      </w:ins>
      <w:ins w:id="77" w:author="PATRICIA HERRERA" w:date="2023-07-06T16:18:00Z">
        <w:r>
          <w:rPr>
            <w:rFonts w:cstheme="minorHAnsi"/>
            <w:lang w:val="es-ES"/>
          </w:rPr>
          <w:t>5</w:t>
        </w:r>
      </w:ins>
      <w:ins w:id="78" w:author="PATRICIA HERRERA" w:date="2023-07-06T16:15:00Z">
        <w:r>
          <w:rPr>
            <w:rFonts w:cstheme="minorHAnsi"/>
            <w:lang w:val="es-ES"/>
          </w:rPr>
          <w:t xml:space="preserve"> por la Coordinadora </w:t>
        </w:r>
      </w:ins>
      <w:del w:id="79" w:author="PATRICIA HERRERA" w:date="2023-07-06T16:14:00Z">
        <w:r w:rsidR="00E06C89" w:rsidDel="00EE6551">
          <w:rPr>
            <w:rFonts w:cstheme="minorHAnsi"/>
            <w:lang w:val="es-ES"/>
          </w:rPr>
          <w:delText>que se realiza entre la unidad Ejecutora MAGAP- PRAT y el Ilustre Municipio del cantón Antonio Ante”</w:delText>
        </w:r>
        <w:r w:rsidR="00851AD6" w:rsidDel="00EE6551">
          <w:rPr>
            <w:rFonts w:cstheme="minorHAnsi"/>
            <w:lang w:val="es-ES"/>
          </w:rPr>
          <w:delText xml:space="preserve">, la cual en su parte pertinente dice: </w:delText>
        </w:r>
        <w:r w:rsidR="00851AD6" w:rsidRPr="00B647B7" w:rsidDel="00EE6551">
          <w:rPr>
            <w:rFonts w:cstheme="minorHAnsi"/>
            <w:i/>
            <w:lang w:val="es-ES"/>
          </w:rPr>
          <w:delText>“(…) Por su parte, el municipio del Cantón Antonio Ante recibe en conformidad, fotografía aérea escala 1:5.000 correspondiente a un área total de 80,72 km2, y ortografía escala 1:5000 correspondiente a un área total de 33,62 km2, la cual será utilizada para los fines pertinentes (…)”.</w:delText>
        </w:r>
      </w:del>
    </w:p>
    <w:p w14:paraId="1CDF0226" w14:textId="77777777" w:rsidR="00713178" w:rsidDel="00EE6551" w:rsidRDefault="00713178" w:rsidP="006C3CD9">
      <w:pPr>
        <w:spacing w:after="0" w:line="240" w:lineRule="auto"/>
        <w:jc w:val="both"/>
        <w:rPr>
          <w:del w:id="80" w:author="PATRICIA HERRERA" w:date="2023-07-06T16:14:00Z"/>
          <w:rFonts w:cstheme="minorHAnsi"/>
          <w:i/>
          <w:lang w:val="es-ES"/>
        </w:rPr>
      </w:pPr>
    </w:p>
    <w:p w14:paraId="326223C7" w14:textId="77777777" w:rsidR="00713178" w:rsidRPr="00713178" w:rsidDel="00EE6551" w:rsidRDefault="00713178" w:rsidP="006C3CD9">
      <w:pPr>
        <w:spacing w:after="0" w:line="240" w:lineRule="auto"/>
        <w:jc w:val="both"/>
        <w:rPr>
          <w:del w:id="81" w:author="PATRICIA HERRERA" w:date="2023-07-06T16:14:00Z"/>
          <w:rFonts w:cstheme="minorHAnsi"/>
          <w:lang w:val="es-ES"/>
        </w:rPr>
      </w:pPr>
      <w:del w:id="82" w:author="PATRICIA HERRERA" w:date="2023-07-06T16:14:00Z">
        <w:r w:rsidRPr="00713178" w:rsidDel="00EE6551">
          <w:rPr>
            <w:rFonts w:cstheme="minorHAnsi"/>
            <w:lang w:val="es-ES"/>
          </w:rPr>
          <w:delText>El 28 de junio del 2013, la Unidad Ejecutora  MAGAP-PRAT y el Gobierno Autónomo Descentralizado Municipal  del Cantón Antonio Ante, suscribieron  el  Convenio Modificatorio de Cooperación Técnica y Económica  para la ejecución del  Programa  "Sistema de Información y Gestión de Tierras Rurales SIGTIERRAS"; que tiene por objeto modificar y actualizar  el Convenio de Cooperación Técnica y Económica suscrito entre las partes el 2 de marzo del 2011,  por lo que a  través de dicho instrumento, las partes de mutuo acuerdo convienen  en sustituir  íntegramente  las cláusulas relativas a: “IV. Alcance y Actividades Generales del Programa SIGTIERRAS VI.  Responsables de la Ejecución del   Programa SIGTIERRAS en el Cantón; VII. Compromisos de las Partes; VIII. Obligaciones Conjuntas; IX. Productos Esperados; X. Vigencia y Plazo; XI. Manejo de la Información, Bienes y Servicios del Programa; XII. Terminación y Suspensión del Convenio; XIV.  Solución de Controversias”.</w:delText>
        </w:r>
      </w:del>
    </w:p>
    <w:p w14:paraId="7A035711" w14:textId="77777777" w:rsidR="00EE6551" w:rsidRDefault="00713178" w:rsidP="00713178">
      <w:pPr>
        <w:spacing w:before="240" w:after="0" w:line="240" w:lineRule="auto"/>
        <w:jc w:val="both"/>
        <w:rPr>
          <w:ins w:id="83" w:author="PATRICIA HERRERA" w:date="2023-07-06T16:17:00Z"/>
        </w:rPr>
      </w:pPr>
      <w:del w:id="84" w:author="PATRICIA HERRERA" w:date="2023-07-06T16:14:00Z">
        <w:r w:rsidDel="00EE6551">
          <w:rPr>
            <w:lang w:val="es-ES"/>
          </w:rPr>
          <w:delText xml:space="preserve">De la cláusula VI </w:delText>
        </w:r>
        <w:r w:rsidR="00CD486E" w:rsidDel="00EE6551">
          <w:rPr>
            <w:lang w:val="es-ES"/>
          </w:rPr>
          <w:delText xml:space="preserve">del </w:delText>
        </w:r>
      </w:del>
      <w:del w:id="85" w:author="PATRICIA HERRERA" w:date="2023-07-06T16:15:00Z">
        <w:r w:rsidR="00CD486E" w:rsidDel="00EE6551">
          <w:rPr>
            <w:lang w:val="es-ES"/>
          </w:rPr>
          <w:delText xml:space="preserve">convenio modificatorio, </w:delText>
        </w:r>
        <w:r w:rsidDel="00EE6551">
          <w:rPr>
            <w:lang w:val="es-ES"/>
          </w:rPr>
          <w:delText xml:space="preserve">en su numeral 6.1.4. Referente al aporte económico expresa: </w:delText>
        </w:r>
        <w:r w:rsidRPr="00B231EC" w:rsidDel="00EE6551">
          <w:rPr>
            <w:i/>
            <w:lang w:val="es-ES"/>
          </w:rPr>
          <w:delText>“</w:delText>
        </w:r>
        <w:r w:rsidRPr="00B231EC" w:rsidDel="00EE6551">
          <w:rPr>
            <w:i/>
          </w:rPr>
          <w:delText xml:space="preserve">De conformidad a la Resolución del Consejo Municipal y a su correspondiente partida presupuestaria que forma parte del presente convenio, </w:delText>
        </w:r>
        <w:r w:rsidR="007C0C40" w:rsidRPr="00B231EC" w:rsidDel="00EE6551">
          <w:rPr>
            <w:i/>
          </w:rPr>
          <w:delText>el GADM de Antonio Ante</w:delText>
        </w:r>
        <w:r w:rsidRPr="00B231EC" w:rsidDel="00EE6551">
          <w:rPr>
            <w:i/>
          </w:rPr>
          <w:delText xml:space="preserve"> aportará en calidad de contraparte, un valor de $USD 177.942,57 (ciento setenta y siete mil noveci</w:delText>
        </w:r>
        <w:r w:rsidR="007C0C40" w:rsidRPr="00B231EC" w:rsidDel="00EE6551">
          <w:rPr>
            <w:i/>
          </w:rPr>
          <w:delText xml:space="preserve">entos cuarenta y dos con cincuenta </w:delText>
        </w:r>
        <w:r w:rsidR="008E4E47" w:rsidRPr="00B231EC" w:rsidDel="00EE6551">
          <w:rPr>
            <w:i/>
          </w:rPr>
          <w:delText xml:space="preserve">y siete </w:delText>
        </w:r>
        <w:r w:rsidR="007C0C40" w:rsidRPr="00B231EC" w:rsidDel="00EE6551">
          <w:rPr>
            <w:i/>
          </w:rPr>
          <w:delText>centavos de dólar de los Estados Unidos de América</w:delText>
        </w:r>
        <w:r w:rsidRPr="00B231EC" w:rsidDel="00EE6551">
          <w:rPr>
            <w:i/>
          </w:rPr>
          <w:delText xml:space="preserve">) </w:delText>
        </w:r>
        <w:r w:rsidR="008E4E47" w:rsidRPr="00B231EC" w:rsidDel="00EE6551">
          <w:rPr>
            <w:i/>
          </w:rPr>
          <w:delText>monto destinado a cofinanciar el barrido predial del número de predios rurales estimados por el GADM, que es de 12.0</w:delText>
        </w:r>
        <w:r w:rsidR="00A64048" w:rsidDel="00EE6551">
          <w:rPr>
            <w:i/>
          </w:rPr>
          <w:delText>00 predios. De requerirse un incremento del número de predios para completar el catastro cantonal, las partes establecerán un adendum que permita su contratación por la Unidad Ejecutora</w:delText>
        </w:r>
        <w:r w:rsidR="008E4E47" w:rsidRPr="00B231EC" w:rsidDel="00EE6551">
          <w:rPr>
            <w:i/>
          </w:rPr>
          <w:delText>”.</w:delText>
        </w:r>
        <w:r w:rsidR="008E4E47" w:rsidDel="00EE6551">
          <w:rPr>
            <w:i/>
          </w:rPr>
          <w:delText xml:space="preserve"> </w:delText>
        </w:r>
        <w:r w:rsidR="008E69EF" w:rsidDel="00EE6551">
          <w:delText xml:space="preserve"> En esta sentido, con fecha 03 de septiembre del año 2015, la Coordinadora</w:delText>
        </w:r>
      </w:del>
      <w:del w:id="86" w:author="PATRICIA HERRERA" w:date="2023-07-06T16:16:00Z">
        <w:r w:rsidR="008E69EF" w:rsidDel="00EE6551">
          <w:delText xml:space="preserve"> </w:delText>
        </w:r>
      </w:del>
      <w:r w:rsidR="008E69EF">
        <w:t xml:space="preserve">de </w:t>
      </w:r>
      <w:ins w:id="87" w:author="PATRICIA HERRERA" w:date="2023-07-06T16:16:00Z">
        <w:r w:rsidR="00EE6551">
          <w:t>I</w:t>
        </w:r>
      </w:ins>
      <w:del w:id="88" w:author="PATRICIA HERRERA" w:date="2023-07-06T16:16:00Z">
        <w:r w:rsidR="008E69EF" w:rsidDel="00EE6551">
          <w:delText>i</w:delText>
        </w:r>
      </w:del>
      <w:r w:rsidR="008E69EF">
        <w:t>mplantación del SINAT en los</w:t>
      </w:r>
      <w:ins w:id="89" w:author="PATRICIA HERRERA" w:date="2023-07-06T16:19:00Z">
        <w:r w:rsidR="00EE6551">
          <w:t xml:space="preserve"> gobiernos municipales</w:t>
        </w:r>
      </w:ins>
      <w:del w:id="90" w:author="PATRICIA HERRERA" w:date="2023-07-06T16:19:00Z">
        <w:r w:rsidR="008E69EF" w:rsidDel="00EE6551">
          <w:delText xml:space="preserve"> </w:delText>
        </w:r>
      </w:del>
      <w:del w:id="91" w:author="PATRICIA HERRERA" w:date="2023-07-06T16:18:00Z">
        <w:r w:rsidR="008E69EF" w:rsidDel="00EE6551">
          <w:delText>GADM</w:delText>
        </w:r>
      </w:del>
      <w:ins w:id="92" w:author="PATRICIA HERRERA" w:date="2023-07-06T16:16:00Z">
        <w:r w:rsidR="00EE6551">
          <w:t>, Ing. Jenny Chuquimarca, servidora de</w:t>
        </w:r>
      </w:ins>
      <w:del w:id="93" w:author="PATRICIA HERRERA" w:date="2023-07-06T16:16:00Z">
        <w:r w:rsidR="008E69EF" w:rsidDel="00EE6551">
          <w:delText xml:space="preserve"> perteneciente a</w:delText>
        </w:r>
      </w:del>
      <w:r w:rsidR="008E69EF">
        <w:t xml:space="preserve"> la Unidad Ejecutora</w:t>
      </w:r>
      <w:ins w:id="94" w:author="PATRICIA HERRERA" w:date="2023-07-06T16:16:00Z">
        <w:r w:rsidR="00EE6551">
          <w:t xml:space="preserve"> se deja constancia </w:t>
        </w:r>
      </w:ins>
      <w:del w:id="95" w:author="PATRICIA HERRERA" w:date="2023-07-06T16:16:00Z">
        <w:r w:rsidR="008E69EF" w:rsidDel="00EE6551">
          <w:delText xml:space="preserve">, certifica </w:delText>
        </w:r>
      </w:del>
      <w:r w:rsidR="008E69EF">
        <w:t xml:space="preserve">que la base de datos correspondiente al levantamiento predial del </w:t>
      </w:r>
      <w:ins w:id="96" w:author="PATRICIA HERRERA" w:date="2023-07-06T16:17:00Z">
        <w:r w:rsidR="00EE6551">
          <w:t>c</w:t>
        </w:r>
      </w:ins>
      <w:del w:id="97" w:author="PATRICIA HERRERA" w:date="2023-07-06T16:17:00Z">
        <w:r w:rsidR="008E69EF" w:rsidDel="00EE6551">
          <w:delText>C</w:delText>
        </w:r>
      </w:del>
      <w:r w:rsidR="008E69EF">
        <w:t>antón Antonio Ante se encuentra ingresada al Sistema Nacional de Administración de Tierras, siendo un total de 10.296 predios catastrados, particular que</w:t>
      </w:r>
      <w:del w:id="98" w:author="PATRICIA HERRERA" w:date="2023-07-06T16:17:00Z">
        <w:r w:rsidR="008E69EF" w:rsidDel="00EE6551">
          <w:delText xml:space="preserve"> se</w:delText>
        </w:r>
      </w:del>
      <w:r w:rsidR="008E69EF">
        <w:t xml:space="preserve"> expone </w:t>
      </w:r>
      <w:del w:id="99" w:author="PATRICIA HERRERA" w:date="2023-07-06T16:17:00Z">
        <w:r w:rsidR="008E69EF" w:rsidDel="00EE6551">
          <w:delText xml:space="preserve">en el presente, </w:delText>
        </w:r>
      </w:del>
      <w:r w:rsidR="008E69EF">
        <w:t xml:space="preserve">con la finalidad de </w:t>
      </w:r>
      <w:r w:rsidR="000B6207">
        <w:t>re</w:t>
      </w:r>
      <w:del w:id="100" w:author="PATRICIA HERRERA" w:date="2023-07-06T16:17:00Z">
        <w:r w:rsidR="00B647B7" w:rsidDel="00EE6551">
          <w:delText>-</w:delText>
        </w:r>
      </w:del>
      <w:r w:rsidR="000B6207">
        <w:t xml:space="preserve">liquidar el </w:t>
      </w:r>
      <w:ins w:id="101" w:author="PATRICIA HERRERA" w:date="2023-07-06T16:17:00Z">
        <w:r w:rsidR="00EE6551">
          <w:t>valor del aporte conforme lo establecido en el convenio en referencia.</w:t>
        </w:r>
      </w:ins>
    </w:p>
    <w:p w14:paraId="6D3015D8" w14:textId="77777777" w:rsidR="008E4E47" w:rsidRPr="008E69EF" w:rsidDel="00EE6551" w:rsidRDefault="000B6207" w:rsidP="00713178">
      <w:pPr>
        <w:spacing w:before="240" w:after="0" w:line="240" w:lineRule="auto"/>
        <w:jc w:val="both"/>
        <w:rPr>
          <w:del w:id="102" w:author="PATRICIA HERRERA" w:date="2023-07-06T16:17:00Z"/>
        </w:rPr>
      </w:pPr>
      <w:del w:id="103" w:author="PATRICIA HERRERA" w:date="2023-07-06T16:17:00Z">
        <w:r w:rsidDel="00EE6551">
          <w:delText xml:space="preserve">monto inicial suscrito en el convenio principal y en el convenio modificatorio de cooperación. </w:delText>
        </w:r>
      </w:del>
    </w:p>
    <w:p w14:paraId="68C2E43F" w14:textId="77777777" w:rsidR="00713178" w:rsidDel="00EE6551" w:rsidRDefault="00713178" w:rsidP="006217A2">
      <w:pPr>
        <w:spacing w:after="0" w:line="240" w:lineRule="auto"/>
        <w:jc w:val="both"/>
        <w:rPr>
          <w:del w:id="104" w:author="PATRICIA HERRERA" w:date="2023-07-06T16:17:00Z"/>
        </w:rPr>
      </w:pPr>
    </w:p>
    <w:p w14:paraId="17BB2A91" w14:textId="77777777" w:rsidR="00B231EC" w:rsidDel="00EE6551" w:rsidRDefault="00B231EC" w:rsidP="00B231EC">
      <w:pPr>
        <w:spacing w:after="0" w:line="240" w:lineRule="auto"/>
        <w:jc w:val="both"/>
        <w:rPr>
          <w:del w:id="105" w:author="PATRICIA HERRERA" w:date="2023-07-06T16:17:00Z"/>
          <w:rFonts w:cstheme="minorHAnsi"/>
          <w:lang w:val="es-ES"/>
        </w:rPr>
      </w:pPr>
      <w:del w:id="106" w:author="PATRICIA HERRERA" w:date="2023-07-06T16:17:00Z">
        <w:r w:rsidRPr="008432E3" w:rsidDel="00EE6551">
          <w:rPr>
            <w:rFonts w:cstheme="minorHAnsi"/>
            <w:lang w:val="es-ES"/>
          </w:rPr>
          <w:delText>Así mismo, la cláusu</w:delText>
        </w:r>
        <w:r w:rsidDel="00EE6551">
          <w:rPr>
            <w:rFonts w:cstheme="minorHAnsi"/>
            <w:lang w:val="es-ES"/>
          </w:rPr>
          <w:delText>la IX</w:delText>
        </w:r>
        <w:r w:rsidRPr="008432E3" w:rsidDel="00EE6551">
          <w:rPr>
            <w:rFonts w:cstheme="minorHAnsi"/>
            <w:lang w:val="es-ES"/>
          </w:rPr>
          <w:delText xml:space="preserve"> del convenio</w:delText>
        </w:r>
        <w:r w:rsidDel="00EE6551">
          <w:rPr>
            <w:rFonts w:cstheme="minorHAnsi"/>
            <w:lang w:val="es-ES"/>
          </w:rPr>
          <w:delText xml:space="preserve"> modificatorio en su numeral 9.1. S</w:delText>
        </w:r>
        <w:r w:rsidRPr="008432E3" w:rsidDel="00EE6551">
          <w:rPr>
            <w:rFonts w:cstheme="minorHAnsi"/>
            <w:lang w:val="es-ES"/>
          </w:rPr>
          <w:delText>eñala</w:delText>
        </w:r>
        <w:r w:rsidDel="00EE6551">
          <w:rPr>
            <w:rFonts w:cstheme="minorHAnsi"/>
            <w:lang w:val="es-ES"/>
          </w:rPr>
          <w:delText>,</w:delText>
        </w:r>
        <w:r w:rsidRPr="008432E3" w:rsidDel="00EE6551">
          <w:rPr>
            <w:rFonts w:cstheme="minorHAnsi"/>
            <w:lang w:val="es-ES"/>
          </w:rPr>
          <w:delText xml:space="preserve"> que éste</w:delText>
        </w:r>
        <w:r w:rsidDel="00EE6551">
          <w:rPr>
            <w:rFonts w:cstheme="minorHAnsi"/>
            <w:lang w:val="es-ES"/>
          </w:rPr>
          <w:delText>, entrará en vigencia una vez que sea suscrito por las partes y durará mientras se encuentre en ejecución el programa SIGTIERRAS.</w:delText>
        </w:r>
      </w:del>
    </w:p>
    <w:p w14:paraId="025CC2D0" w14:textId="77777777" w:rsidR="00B231EC" w:rsidDel="00EE6551" w:rsidRDefault="00B231EC" w:rsidP="00B231EC">
      <w:pPr>
        <w:spacing w:after="0" w:line="240" w:lineRule="auto"/>
        <w:jc w:val="both"/>
        <w:rPr>
          <w:del w:id="107" w:author="PATRICIA HERRERA" w:date="2023-07-06T16:17:00Z"/>
          <w:rFonts w:cstheme="minorHAnsi"/>
          <w:lang w:val="es-ES"/>
        </w:rPr>
      </w:pPr>
    </w:p>
    <w:p w14:paraId="3BAA59A3" w14:textId="77777777" w:rsidR="00B231EC" w:rsidDel="00EE6551" w:rsidRDefault="00B231EC" w:rsidP="00B231EC">
      <w:pPr>
        <w:spacing w:after="0" w:line="240" w:lineRule="auto"/>
        <w:jc w:val="both"/>
        <w:rPr>
          <w:del w:id="108" w:author="PATRICIA HERRERA" w:date="2023-07-06T16:18:00Z"/>
          <w:rFonts w:cstheme="minorHAnsi"/>
          <w:i/>
          <w:lang w:val="es-ES"/>
        </w:rPr>
      </w:pPr>
      <w:del w:id="109" w:author="PATRICIA HERRERA" w:date="2023-07-06T16:18:00Z">
        <w:r w:rsidDel="00EE6551">
          <w:rPr>
            <w:rFonts w:cstheme="minorHAnsi"/>
            <w:lang w:val="es-ES"/>
          </w:rPr>
          <w:delText>La cláusula X</w:delText>
        </w:r>
        <w:r w:rsidR="00816BC8" w:rsidDel="00EE6551">
          <w:rPr>
            <w:rFonts w:cstheme="minorHAnsi"/>
            <w:lang w:val="es-ES"/>
          </w:rPr>
          <w:delText>I en su numeral 11</w:delText>
        </w:r>
        <w:r w:rsidDel="00EE6551">
          <w:rPr>
            <w:rFonts w:cstheme="minorHAnsi"/>
            <w:lang w:val="es-ES"/>
          </w:rPr>
          <w:delText>.1. Refiere que el presente convenio podrá terminar entre otros por: “</w:delText>
        </w:r>
        <w:r w:rsidDel="00EE6551">
          <w:rPr>
            <w:rFonts w:cstheme="minorHAnsi"/>
            <w:i/>
            <w:lang w:val="es-ES"/>
          </w:rPr>
          <w:delText>(</w:delText>
        </w:r>
        <w:r w:rsidR="00816BC8" w:rsidDel="00EE6551">
          <w:rPr>
            <w:rFonts w:cstheme="minorHAnsi"/>
            <w:i/>
            <w:lang w:val="es-ES"/>
          </w:rPr>
          <w:delText>ii</w:delText>
        </w:r>
        <w:r w:rsidRPr="00FE213A" w:rsidDel="00EE6551">
          <w:rPr>
            <w:rFonts w:cstheme="minorHAnsi"/>
            <w:i/>
            <w:lang w:val="es-ES"/>
          </w:rPr>
          <w:delText xml:space="preserve">) </w:delText>
        </w:r>
        <w:r w:rsidDel="00EE6551">
          <w:rPr>
            <w:rFonts w:cstheme="minorHAnsi"/>
            <w:i/>
            <w:lang w:val="es-ES"/>
          </w:rPr>
          <w:delText>Por mutuo acuerdo entre las partes</w:delText>
        </w:r>
        <w:r w:rsidR="00816BC8" w:rsidDel="00EE6551">
          <w:rPr>
            <w:rFonts w:cstheme="minorHAnsi"/>
            <w:i/>
            <w:lang w:val="es-ES"/>
          </w:rPr>
          <w:delText>, en cuyo efecto se suscribirá un Acta de liquidación del Convenio, acorde a las condiciones, obligaciones y compromisos asumidos por los intervinientes</w:delText>
        </w:r>
        <w:r w:rsidDel="00EE6551">
          <w:rPr>
            <w:rFonts w:cstheme="minorHAnsi"/>
            <w:i/>
            <w:lang w:val="es-ES"/>
          </w:rPr>
          <w:delText>”.</w:delText>
        </w:r>
      </w:del>
    </w:p>
    <w:p w14:paraId="113DA547" w14:textId="77777777" w:rsidR="00B231EC" w:rsidRPr="00B231EC" w:rsidDel="00EE6551" w:rsidRDefault="00B231EC" w:rsidP="006217A2">
      <w:pPr>
        <w:spacing w:after="0" w:line="240" w:lineRule="auto"/>
        <w:jc w:val="both"/>
        <w:rPr>
          <w:del w:id="110" w:author="PATRICIA HERRERA" w:date="2023-07-06T16:18:00Z"/>
          <w:lang w:val="es-ES"/>
        </w:rPr>
      </w:pPr>
    </w:p>
    <w:p w14:paraId="04FA3DDC" w14:textId="77777777" w:rsidR="00453C6C" w:rsidDel="00EE6551" w:rsidRDefault="00453C6C" w:rsidP="00B647B7">
      <w:pPr>
        <w:spacing w:before="240" w:after="0" w:line="240" w:lineRule="auto"/>
        <w:jc w:val="both"/>
        <w:rPr>
          <w:del w:id="111" w:author="PATRICIA HERRERA" w:date="2023-07-06T16:19:00Z"/>
          <w:lang w:val="es-ES"/>
        </w:rPr>
      </w:pPr>
      <w:del w:id="112" w:author="PATRICIA HERRERA" w:date="2023-07-06T16:19:00Z">
        <w:r w:rsidDel="00EE6551">
          <w:rPr>
            <w:lang w:val="es-ES"/>
          </w:rPr>
          <w:delText>Con fecha 24 de junio del año 2014, se registra en la cuenta del Banco Central, un pago por un valor de USD 71.177,02 (setenta y un mil ciento setenta y siete con 02/100 dólares de los Estados Unidos de américa), de conformidad al convenio modificatorio de cooperación técnica entre la Unidad Ejecutora MAGAP-PRAT y el GADM del cantón Antonio Ante.</w:delText>
        </w:r>
      </w:del>
    </w:p>
    <w:p w14:paraId="0F23C2B8" w14:textId="77777777" w:rsidR="00454FAE" w:rsidDel="006F2F49" w:rsidRDefault="00454FAE" w:rsidP="00B647B7">
      <w:pPr>
        <w:spacing w:before="240" w:after="0" w:line="240" w:lineRule="auto"/>
        <w:jc w:val="both"/>
        <w:rPr>
          <w:del w:id="113" w:author="PATRICIA HERRERA" w:date="2023-07-06T16:22:00Z"/>
          <w:lang w:val="es-ES"/>
        </w:rPr>
      </w:pPr>
      <w:del w:id="114" w:author="PATRICIA HERRERA" w:date="2023-07-06T16:22:00Z">
        <w:r w:rsidDel="006F2F49">
          <w:rPr>
            <w:lang w:val="es-ES"/>
          </w:rPr>
          <w:delText>A los 03 días de febrero del año 2015, se suscribe entre la Unidad Ejecutora MAGAP- PRAT y el Ilustre Municipio del cantón Antonio Ante, el Acta entrega recepción del cablead</w:delText>
        </w:r>
        <w:r w:rsidR="006C508A" w:rsidDel="006F2F49">
          <w:rPr>
            <w:lang w:val="es-ES"/>
          </w:rPr>
          <w:delText>o estructurado del M</w:delText>
        </w:r>
        <w:r w:rsidDel="006F2F49">
          <w:rPr>
            <w:lang w:val="es-ES"/>
          </w:rPr>
          <w:delText xml:space="preserve">unicipio Antonio Ante, mismo que en su parte pertinente dice: </w:delText>
        </w:r>
        <w:r w:rsidRPr="00454FAE" w:rsidDel="006F2F49">
          <w:rPr>
            <w:i/>
            <w:lang w:val="es-ES"/>
          </w:rPr>
          <w:delText>“El GADM de ANTONIO ANTE acepta a entera satisfacción la implementación del cableado estructurado y los bienes descritos en el área donde va a funcionar las oficinas de avalúos y catastros”.</w:delText>
        </w:r>
      </w:del>
    </w:p>
    <w:p w14:paraId="69F1BD3F" w14:textId="77777777" w:rsidR="00B647B7" w:rsidRPr="008E69EF" w:rsidDel="006F2F49" w:rsidRDefault="00B647B7" w:rsidP="00B647B7">
      <w:pPr>
        <w:spacing w:before="240" w:after="0" w:line="240" w:lineRule="auto"/>
        <w:jc w:val="both"/>
        <w:rPr>
          <w:del w:id="115" w:author="PATRICIA HERRERA" w:date="2023-07-06T16:25:00Z"/>
        </w:rPr>
      </w:pPr>
      <w:del w:id="116" w:author="PATRICIA HERRERA" w:date="2023-07-06T16:25:00Z">
        <w:r w:rsidDel="006F2F49">
          <w:rPr>
            <w:lang w:val="es-ES"/>
          </w:rPr>
          <w:delText xml:space="preserve">A los </w:delText>
        </w:r>
        <w:r w:rsidDel="006F2F49">
          <w:delText xml:space="preserve">03 días septiembre del año 2015, la Coordinadora de implantación del SINAT en los GADM perteneciente a la Unidad Ejecutora, certifica que la base de datos correspondiente al levantamiento predial del Cantón Antonio Ante se encuentra ingresada al Sistema Nacional de Administración de Tierras, siendo un total de 10.296 predios catastrados. </w:delText>
        </w:r>
      </w:del>
    </w:p>
    <w:p w14:paraId="79F600C3" w14:textId="77777777" w:rsidR="00B647B7" w:rsidRDefault="00B647B7" w:rsidP="006217A2">
      <w:pPr>
        <w:spacing w:after="0" w:line="240" w:lineRule="auto"/>
        <w:jc w:val="both"/>
        <w:rPr>
          <w:lang w:val="es-ES"/>
        </w:rPr>
      </w:pPr>
    </w:p>
    <w:p w14:paraId="6D8821BD" w14:textId="77777777" w:rsidR="006F2F49" w:rsidRDefault="00876CBE" w:rsidP="006217A2">
      <w:pPr>
        <w:spacing w:after="0" w:line="240" w:lineRule="auto"/>
        <w:jc w:val="both"/>
        <w:rPr>
          <w:ins w:id="117" w:author="PATRICIA HERRERA" w:date="2023-07-06T16:26:00Z"/>
          <w:lang w:val="es-ES"/>
        </w:rPr>
      </w:pPr>
      <w:r>
        <w:rPr>
          <w:lang w:val="es-ES"/>
        </w:rPr>
        <w:t>A los 26 días del mes de diciembre del año 2015,</w:t>
      </w:r>
      <w:ins w:id="118" w:author="PATRICIA HERRERA" w:date="2023-07-06T16:25:00Z">
        <w:r w:rsidR="006F2F49">
          <w:rPr>
            <w:lang w:val="es-ES"/>
          </w:rPr>
          <w:t xml:space="preserve"> entre las partes</w:t>
        </w:r>
      </w:ins>
      <w:r>
        <w:rPr>
          <w:lang w:val="es-ES"/>
        </w:rPr>
        <w:t xml:space="preserve"> se </w:t>
      </w:r>
      <w:ins w:id="119" w:author="PATRICIA HERRERA" w:date="2023-07-06T16:25:00Z">
        <w:r w:rsidR="006F2F49">
          <w:rPr>
            <w:lang w:val="es-ES"/>
          </w:rPr>
          <w:t xml:space="preserve">suscribió </w:t>
        </w:r>
      </w:ins>
      <w:del w:id="120" w:author="PATRICIA HERRERA" w:date="2023-07-06T16:25:00Z">
        <w:r w:rsidDel="006F2F49">
          <w:rPr>
            <w:lang w:val="es-ES"/>
          </w:rPr>
          <w:delText xml:space="preserve">entrega </w:delText>
        </w:r>
      </w:del>
      <w:r>
        <w:rPr>
          <w:lang w:val="es-ES"/>
        </w:rPr>
        <w:t xml:space="preserve">el </w:t>
      </w:r>
      <w:ins w:id="121" w:author="PATRICIA HERRERA" w:date="2023-07-06T16:25:00Z">
        <w:r w:rsidR="006F2F49">
          <w:rPr>
            <w:lang w:val="es-ES"/>
          </w:rPr>
          <w:t>a</w:t>
        </w:r>
      </w:ins>
      <w:del w:id="122" w:author="PATRICIA HERRERA" w:date="2023-07-06T16:25:00Z">
        <w:r w:rsidDel="006F2F49">
          <w:rPr>
            <w:lang w:val="es-ES"/>
          </w:rPr>
          <w:delText>A</w:delText>
        </w:r>
      </w:del>
      <w:r>
        <w:rPr>
          <w:lang w:val="es-ES"/>
        </w:rPr>
        <w:t>cta</w:t>
      </w:r>
      <w:del w:id="123" w:author="PATRICIA HERRERA" w:date="2023-07-06T16:25:00Z">
        <w:r w:rsidDel="006F2F49">
          <w:rPr>
            <w:lang w:val="es-ES"/>
          </w:rPr>
          <w:delText xml:space="preserve"> </w:delText>
        </w:r>
      </w:del>
      <w:ins w:id="124" w:author="PATRICIA HERRERA" w:date="2023-07-06T16:25:00Z">
        <w:r w:rsidR="006F2F49">
          <w:rPr>
            <w:lang w:val="es-ES"/>
          </w:rPr>
          <w:t xml:space="preserve"> de r</w:t>
        </w:r>
      </w:ins>
      <w:del w:id="125" w:author="PATRICIA HERRERA" w:date="2023-07-06T16:25:00Z">
        <w:r w:rsidDel="006F2F49">
          <w:rPr>
            <w:lang w:val="es-ES"/>
          </w:rPr>
          <w:delText>R</w:delText>
        </w:r>
      </w:del>
      <w:r>
        <w:rPr>
          <w:lang w:val="es-ES"/>
        </w:rPr>
        <w:t xml:space="preserve">ecepción definitiva de </w:t>
      </w:r>
      <w:ins w:id="126" w:author="PATRICIA HERRERA" w:date="2023-07-06T16:25:00Z">
        <w:r w:rsidR="006F2F49">
          <w:rPr>
            <w:lang w:val="es-ES"/>
          </w:rPr>
          <w:t>b</w:t>
        </w:r>
      </w:ins>
      <w:del w:id="127" w:author="PATRICIA HERRERA" w:date="2023-07-06T16:25:00Z">
        <w:r w:rsidDel="006F2F49">
          <w:rPr>
            <w:lang w:val="es-ES"/>
          </w:rPr>
          <w:delText>B</w:delText>
        </w:r>
      </w:del>
      <w:r>
        <w:rPr>
          <w:lang w:val="es-ES"/>
        </w:rPr>
        <w:t xml:space="preserve">ienes y </w:t>
      </w:r>
      <w:ins w:id="128" w:author="PATRICIA HERRERA" w:date="2023-07-06T16:25:00Z">
        <w:r w:rsidR="006F2F49">
          <w:rPr>
            <w:lang w:val="es-ES"/>
          </w:rPr>
          <w:t>e</w:t>
        </w:r>
      </w:ins>
      <w:del w:id="129" w:author="PATRICIA HERRERA" w:date="2023-07-06T16:25:00Z">
        <w:r w:rsidDel="006F2F49">
          <w:rPr>
            <w:lang w:val="es-ES"/>
          </w:rPr>
          <w:delText>E</w:delText>
        </w:r>
      </w:del>
      <w:r>
        <w:rPr>
          <w:lang w:val="es-ES"/>
        </w:rPr>
        <w:t xml:space="preserve">quipos entregados por la Unidad Ejecutora MAGAP- PRAT al Gobierno Autónomo descentralizado Municipal del </w:t>
      </w:r>
      <w:ins w:id="130" w:author="PATRICIA HERRERA" w:date="2023-07-06T16:25:00Z">
        <w:r w:rsidR="006F2F49">
          <w:rPr>
            <w:lang w:val="es-ES"/>
          </w:rPr>
          <w:t>c</w:t>
        </w:r>
      </w:ins>
      <w:del w:id="131" w:author="PATRICIA HERRERA" w:date="2023-07-06T16:25:00Z">
        <w:r w:rsidDel="006F2F49">
          <w:rPr>
            <w:lang w:val="es-ES"/>
          </w:rPr>
          <w:delText>C</w:delText>
        </w:r>
      </w:del>
      <w:r>
        <w:rPr>
          <w:lang w:val="es-ES"/>
        </w:rPr>
        <w:t xml:space="preserve">antón Antonio Ante, en el cual </w:t>
      </w:r>
      <w:ins w:id="132" w:author="PATRICIA HERRERA" w:date="2023-07-06T16:25:00Z">
        <w:r w:rsidR="006F2F49">
          <w:rPr>
            <w:lang w:val="es-ES"/>
          </w:rPr>
          <w:t>se deja constancia de la aceptaci</w:t>
        </w:r>
      </w:ins>
      <w:ins w:id="133" w:author="PATRICIA HERRERA" w:date="2023-07-06T16:26:00Z">
        <w:r w:rsidR="006F2F49">
          <w:rPr>
            <w:lang w:val="es-ES"/>
          </w:rPr>
          <w:t>ón de los mismos a satisfacción del gobierno municipal.</w:t>
        </w:r>
      </w:ins>
    </w:p>
    <w:p w14:paraId="1A8334E4" w14:textId="77777777" w:rsidR="006F2F49" w:rsidRDefault="006F2F49" w:rsidP="006217A2">
      <w:pPr>
        <w:spacing w:after="0" w:line="240" w:lineRule="auto"/>
        <w:jc w:val="both"/>
        <w:rPr>
          <w:ins w:id="134" w:author="PATRICIA HERRERA" w:date="2023-07-06T16:26:00Z"/>
          <w:lang w:val="es-ES"/>
        </w:rPr>
      </w:pPr>
    </w:p>
    <w:p w14:paraId="3690D197" w14:textId="77777777" w:rsidR="00876CBE" w:rsidDel="006F2F49" w:rsidRDefault="006F2F49" w:rsidP="006217A2">
      <w:pPr>
        <w:spacing w:after="0" w:line="240" w:lineRule="auto"/>
        <w:jc w:val="both"/>
        <w:rPr>
          <w:del w:id="135" w:author="PATRICIA HERRERA" w:date="2023-07-06T16:26:00Z"/>
          <w:lang w:val="es-ES"/>
        </w:rPr>
      </w:pPr>
      <w:ins w:id="136" w:author="PATRICIA HERRERA" w:date="2023-07-06T16:26:00Z">
        <w:r>
          <w:rPr>
            <w:lang w:val="es-ES"/>
          </w:rPr>
          <w:t xml:space="preserve">Conforme al acta suscrita entre las partes el </w:t>
        </w:r>
      </w:ins>
      <w:del w:id="137" w:author="PATRICIA HERRERA" w:date="2023-07-06T16:26:00Z">
        <w:r w:rsidR="00876CBE" w:rsidDel="006F2F49">
          <w:rPr>
            <w:lang w:val="es-ES"/>
          </w:rPr>
          <w:delText xml:space="preserve">en su numeral tercero dice: </w:delText>
        </w:r>
        <w:r w:rsidR="00876CBE" w:rsidRPr="00FE242E" w:rsidDel="006F2F49">
          <w:rPr>
            <w:i/>
            <w:lang w:val="es-ES"/>
          </w:rPr>
          <w:delText>“el GADM de Antonio Ante acepta a entera satisfacción los bienes descritos en la cláusula segunda de la presente Acta entrega recepción definitiva de los bienes y quipos”.</w:delText>
        </w:r>
      </w:del>
    </w:p>
    <w:p w14:paraId="6CC5619F" w14:textId="77777777" w:rsidR="00876CBE" w:rsidDel="006F2F49" w:rsidRDefault="00876CBE" w:rsidP="006217A2">
      <w:pPr>
        <w:spacing w:after="0" w:line="240" w:lineRule="auto"/>
        <w:jc w:val="both"/>
        <w:rPr>
          <w:del w:id="138" w:author="PATRICIA HERRERA" w:date="2023-07-06T16:26:00Z"/>
          <w:lang w:val="es-ES"/>
        </w:rPr>
      </w:pPr>
    </w:p>
    <w:p w14:paraId="6B3F13CF" w14:textId="77777777" w:rsidR="00894A62" w:rsidRPr="006F2F49" w:rsidDel="006F2F49" w:rsidRDefault="00894A62" w:rsidP="006217A2">
      <w:pPr>
        <w:spacing w:after="0" w:line="240" w:lineRule="auto"/>
        <w:jc w:val="both"/>
        <w:rPr>
          <w:del w:id="139" w:author="PATRICIA HERRERA" w:date="2023-07-06T16:27:00Z"/>
          <w:lang w:val="es-ES"/>
          <w:rPrChange w:id="140" w:author="PATRICIA HERRERA" w:date="2023-07-06T16:28:00Z">
            <w:rPr>
              <w:del w:id="141" w:author="PATRICIA HERRERA" w:date="2023-07-06T16:27:00Z"/>
              <w:i/>
              <w:lang w:val="es-ES"/>
            </w:rPr>
          </w:rPrChange>
        </w:rPr>
      </w:pPr>
      <w:del w:id="142" w:author="PATRICIA HERRERA" w:date="2023-07-06T16:26:00Z">
        <w:r w:rsidDel="006F2F49">
          <w:rPr>
            <w:lang w:val="es-ES"/>
          </w:rPr>
          <w:delText xml:space="preserve">A los 20 días del mes </w:delText>
        </w:r>
      </w:del>
      <w:ins w:id="143" w:author="PATRICIA HERRERA" w:date="2023-07-06T16:26:00Z">
        <w:r w:rsidR="006F2F49">
          <w:rPr>
            <w:lang w:val="es-ES"/>
          </w:rPr>
          <w:t xml:space="preserve">20 </w:t>
        </w:r>
      </w:ins>
      <w:r>
        <w:rPr>
          <w:lang w:val="es-ES"/>
        </w:rPr>
        <w:t>de julio del año 2016</w:t>
      </w:r>
      <w:ins w:id="144" w:author="PATRICIA HERRERA" w:date="2023-07-06T16:30:00Z">
        <w:r w:rsidR="006F2F49">
          <w:rPr>
            <w:lang w:val="es-ES"/>
          </w:rPr>
          <w:t xml:space="preserve"> </w:t>
        </w:r>
      </w:ins>
      <w:del w:id="145" w:author="PATRICIA HERRERA" w:date="2023-07-06T16:26:00Z">
        <w:r w:rsidDel="006F2F49">
          <w:rPr>
            <w:lang w:val="es-ES"/>
          </w:rPr>
          <w:delText>, suscriben el acta entrega</w:delText>
        </w:r>
      </w:del>
      <w:ins w:id="146" w:author="PATRICIA HERRERA" w:date="2023-07-06T16:26:00Z">
        <w:r w:rsidR="006F2F49">
          <w:rPr>
            <w:lang w:val="es-ES"/>
          </w:rPr>
          <w:t xml:space="preserve">se procedió a la </w:t>
        </w:r>
      </w:ins>
      <w:del w:id="147" w:author="PATRICIA HERRERA" w:date="2023-07-06T16:27:00Z">
        <w:r w:rsidDel="006F2F49">
          <w:rPr>
            <w:lang w:val="es-ES"/>
          </w:rPr>
          <w:delText xml:space="preserve"> </w:delText>
        </w:r>
      </w:del>
      <w:r>
        <w:rPr>
          <w:lang w:val="es-ES"/>
        </w:rPr>
        <w:t xml:space="preserve">recepción provisional de información </w:t>
      </w:r>
      <w:r w:rsidRPr="006F2F49">
        <w:rPr>
          <w:lang w:val="es-ES"/>
        </w:rPr>
        <w:t>geográfica</w:t>
      </w:r>
      <w:ins w:id="148" w:author="PATRICIA HERRERA" w:date="2023-07-06T16:27:00Z">
        <w:r w:rsidR="006F2F49" w:rsidRPr="006F2F49">
          <w:rPr>
            <w:lang w:val="es-ES"/>
          </w:rPr>
          <w:t xml:space="preserve">, </w:t>
        </w:r>
      </w:ins>
      <w:del w:id="149" w:author="PATRICIA HERRERA" w:date="2023-07-06T16:27:00Z">
        <w:r w:rsidRPr="006F2F49" w:rsidDel="006F2F49">
          <w:rPr>
            <w:lang w:val="es-ES"/>
          </w:rPr>
          <w:delText xml:space="preserve"> entre la Unidad Ejecutora MAGAP-PRAT y el Gobierno Autónomo Descentralizado Municipal del Cantón Antonio Ante,</w:delText>
        </w:r>
        <w:r w:rsidR="00AF634C" w:rsidRPr="006F2F49" w:rsidDel="006F2F49">
          <w:rPr>
            <w:lang w:val="es-ES"/>
          </w:rPr>
          <w:delText xml:space="preserve"> mismo que es su cláusula primera, en el numeral 1.1 expresa: </w:delText>
        </w:r>
        <w:r w:rsidR="00AF634C" w:rsidRPr="006F2F49" w:rsidDel="006F2F49">
          <w:rPr>
            <w:lang w:val="es-ES"/>
            <w:rPrChange w:id="150" w:author="PATRICIA HERRERA" w:date="2023-07-06T16:28:00Z">
              <w:rPr>
                <w:i/>
                <w:lang w:val="es-ES"/>
              </w:rPr>
            </w:rPrChange>
          </w:rPr>
          <w:delText xml:space="preserve">“La unidad Ejecutora MAGAP-PRAT entrega al Gobierno Autónomo descentralizado Municipal del cantón Antonio Ante, la </w:delText>
        </w:r>
      </w:del>
      <w:r w:rsidR="00AF634C" w:rsidRPr="006F2F49">
        <w:rPr>
          <w:lang w:val="es-ES"/>
          <w:rPrChange w:id="151" w:author="PATRICIA HERRERA" w:date="2023-07-06T16:28:00Z">
            <w:rPr>
              <w:i/>
              <w:lang w:val="es-ES"/>
            </w:rPr>
          </w:rPrChange>
        </w:rPr>
        <w:t xml:space="preserve">cartografía a escala 1:25.000 que incluye </w:t>
      </w:r>
      <w:proofErr w:type="spellStart"/>
      <w:r w:rsidR="00AF634C" w:rsidRPr="006F2F49">
        <w:rPr>
          <w:lang w:val="es-ES"/>
          <w:rPrChange w:id="152" w:author="PATRICIA HERRERA" w:date="2023-07-06T16:28:00Z">
            <w:rPr>
              <w:i/>
              <w:lang w:val="es-ES"/>
            </w:rPr>
          </w:rPrChange>
        </w:rPr>
        <w:t>geodatabases</w:t>
      </w:r>
      <w:proofErr w:type="spellEnd"/>
      <w:r w:rsidR="00AF634C" w:rsidRPr="006F2F49">
        <w:rPr>
          <w:lang w:val="es-ES"/>
          <w:rPrChange w:id="153" w:author="PATRICIA HERRERA" w:date="2023-07-06T16:28:00Z">
            <w:rPr>
              <w:i/>
              <w:lang w:val="es-ES"/>
            </w:rPr>
          </w:rPrChange>
        </w:rPr>
        <w:t>, m</w:t>
      </w:r>
      <w:ins w:id="154" w:author="PATRICIA HERRERA" w:date="2023-07-06T16:28:00Z">
        <w:r w:rsidR="006F2F49" w:rsidRPr="006F2F49">
          <w:rPr>
            <w:lang w:val="es-ES"/>
            <w:rPrChange w:id="155" w:author="PATRICIA HERRERA" w:date="2023-07-06T16:28:00Z">
              <w:rPr>
                <w:i/>
                <w:lang w:val="es-ES"/>
              </w:rPr>
            </w:rPrChange>
          </w:rPr>
          <w:t>et</w:t>
        </w:r>
      </w:ins>
      <w:del w:id="156" w:author="PATRICIA HERRERA" w:date="2023-07-06T16:28:00Z">
        <w:r w:rsidR="00AF634C" w:rsidRPr="006F2F49" w:rsidDel="006F2F49">
          <w:rPr>
            <w:lang w:val="es-ES"/>
            <w:rPrChange w:id="157" w:author="PATRICIA HERRERA" w:date="2023-07-06T16:28:00Z">
              <w:rPr>
                <w:i/>
                <w:lang w:val="es-ES"/>
              </w:rPr>
            </w:rPrChange>
          </w:rPr>
          <w:delText>et</w:delText>
        </w:r>
      </w:del>
      <w:r w:rsidR="00AF634C" w:rsidRPr="006F2F49">
        <w:rPr>
          <w:lang w:val="es-ES"/>
          <w:rPrChange w:id="158" w:author="PATRICIA HERRERA" w:date="2023-07-06T16:28:00Z">
            <w:rPr>
              <w:i/>
              <w:lang w:val="es-ES"/>
            </w:rPr>
          </w:rPrChange>
        </w:rPr>
        <w:t>adatos y memorias técnicas de las siguientes temáticas:</w:t>
      </w:r>
      <w:ins w:id="159" w:author="PATRICIA HERRERA" w:date="2023-07-06T16:27:00Z">
        <w:r w:rsidR="006F2F49" w:rsidRPr="006F2F49">
          <w:rPr>
            <w:lang w:val="es-ES"/>
            <w:rPrChange w:id="160" w:author="PATRICIA HERRERA" w:date="2023-07-06T16:28:00Z">
              <w:rPr>
                <w:i/>
                <w:lang w:val="es-ES"/>
              </w:rPr>
            </w:rPrChange>
          </w:rPr>
          <w:t xml:space="preserve"> </w:t>
        </w:r>
      </w:ins>
    </w:p>
    <w:p w14:paraId="6DE7E08F" w14:textId="77777777" w:rsidR="00010534" w:rsidRPr="006F2F49" w:rsidDel="006F2F49" w:rsidRDefault="00010534" w:rsidP="006217A2">
      <w:pPr>
        <w:spacing w:after="0" w:line="240" w:lineRule="auto"/>
        <w:jc w:val="both"/>
        <w:rPr>
          <w:del w:id="161" w:author="PATRICIA HERRERA" w:date="2023-07-06T16:27:00Z"/>
          <w:lang w:val="es-ES"/>
          <w:rPrChange w:id="162" w:author="PATRICIA HERRERA" w:date="2023-07-06T16:28:00Z">
            <w:rPr>
              <w:del w:id="163" w:author="PATRICIA HERRERA" w:date="2023-07-06T16:27:00Z"/>
              <w:i/>
              <w:lang w:val="es-ES"/>
            </w:rPr>
          </w:rPrChange>
        </w:rPr>
      </w:pPr>
    </w:p>
    <w:p w14:paraId="739ED198" w14:textId="77777777" w:rsidR="00AF634C" w:rsidRPr="006F2F49" w:rsidDel="006F2F49" w:rsidRDefault="00AF634C">
      <w:pPr>
        <w:pStyle w:val="ListParagraph"/>
        <w:numPr>
          <w:ilvl w:val="0"/>
          <w:numId w:val="5"/>
        </w:numPr>
        <w:spacing w:after="0" w:line="240" w:lineRule="auto"/>
        <w:jc w:val="both"/>
        <w:rPr>
          <w:del w:id="164" w:author="PATRICIA HERRERA" w:date="2023-07-06T16:27:00Z"/>
          <w:lang w:val="es-ES"/>
          <w:rPrChange w:id="165" w:author="PATRICIA HERRERA" w:date="2023-07-06T16:28:00Z">
            <w:rPr>
              <w:del w:id="166" w:author="PATRICIA HERRERA" w:date="2023-07-06T16:27:00Z"/>
              <w:i/>
              <w:lang w:val="es-ES"/>
            </w:rPr>
          </w:rPrChange>
        </w:rPr>
      </w:pPr>
      <w:r w:rsidRPr="006F2F49">
        <w:rPr>
          <w:lang w:val="es-ES"/>
          <w:rPrChange w:id="167" w:author="PATRICIA HERRERA" w:date="2023-07-06T16:28:00Z">
            <w:rPr>
              <w:i/>
              <w:lang w:val="es-ES"/>
            </w:rPr>
          </w:rPrChange>
        </w:rPr>
        <w:t>Geomorfología</w:t>
      </w:r>
      <w:ins w:id="168" w:author="PATRICIA HERRERA" w:date="2023-07-06T16:27:00Z">
        <w:r w:rsidR="006F2F49" w:rsidRPr="006F2F49">
          <w:rPr>
            <w:lang w:val="es-ES"/>
            <w:rPrChange w:id="169" w:author="PATRICIA HERRERA" w:date="2023-07-06T16:28:00Z">
              <w:rPr>
                <w:i/>
                <w:lang w:val="es-ES"/>
              </w:rPr>
            </w:rPrChange>
          </w:rPr>
          <w:t xml:space="preserve">, </w:t>
        </w:r>
      </w:ins>
    </w:p>
    <w:p w14:paraId="2EDBB9F8" w14:textId="77777777" w:rsidR="00AF634C" w:rsidRPr="006F2F49" w:rsidDel="006F2F49" w:rsidRDefault="00AF634C">
      <w:pPr>
        <w:pStyle w:val="ListParagraph"/>
        <w:numPr>
          <w:ilvl w:val="0"/>
          <w:numId w:val="5"/>
        </w:numPr>
        <w:spacing w:after="0" w:line="240" w:lineRule="auto"/>
        <w:jc w:val="both"/>
        <w:rPr>
          <w:del w:id="170" w:author="PATRICIA HERRERA" w:date="2023-07-06T16:27:00Z"/>
          <w:lang w:val="es-ES"/>
          <w:rPrChange w:id="171" w:author="PATRICIA HERRERA" w:date="2023-07-06T16:28:00Z">
            <w:rPr>
              <w:del w:id="172" w:author="PATRICIA HERRERA" w:date="2023-07-06T16:27:00Z"/>
              <w:i/>
              <w:lang w:val="es-ES"/>
            </w:rPr>
          </w:rPrChange>
        </w:rPr>
      </w:pPr>
      <w:proofErr w:type="spellStart"/>
      <w:r w:rsidRPr="006F2F49">
        <w:rPr>
          <w:lang w:val="es-ES"/>
          <w:rPrChange w:id="173" w:author="PATRICIA HERRERA" w:date="2023-07-06T16:28:00Z">
            <w:rPr>
              <w:i/>
              <w:lang w:val="es-ES"/>
            </w:rPr>
          </w:rPrChange>
        </w:rPr>
        <w:t>Geopedología</w:t>
      </w:r>
      <w:proofErr w:type="spellEnd"/>
      <w:ins w:id="174" w:author="PATRICIA HERRERA" w:date="2023-07-06T16:27:00Z">
        <w:r w:rsidR="006F2F49" w:rsidRPr="006F2F49">
          <w:rPr>
            <w:lang w:val="es-ES"/>
            <w:rPrChange w:id="175" w:author="PATRICIA HERRERA" w:date="2023-07-06T16:28:00Z">
              <w:rPr>
                <w:i/>
                <w:lang w:val="es-ES"/>
              </w:rPr>
            </w:rPrChange>
          </w:rPr>
          <w:t xml:space="preserve">, </w:t>
        </w:r>
      </w:ins>
    </w:p>
    <w:p w14:paraId="3E7A1B69" w14:textId="77777777" w:rsidR="00AF634C" w:rsidRPr="006F2F49" w:rsidDel="006F2F49" w:rsidRDefault="00AF634C">
      <w:pPr>
        <w:pStyle w:val="ListParagraph"/>
        <w:numPr>
          <w:ilvl w:val="0"/>
          <w:numId w:val="5"/>
        </w:numPr>
        <w:spacing w:after="0" w:line="240" w:lineRule="auto"/>
        <w:jc w:val="both"/>
        <w:rPr>
          <w:del w:id="176" w:author="PATRICIA HERRERA" w:date="2023-07-06T16:27:00Z"/>
          <w:lang w:val="es-ES"/>
          <w:rPrChange w:id="177" w:author="PATRICIA HERRERA" w:date="2023-07-06T16:28:00Z">
            <w:rPr>
              <w:del w:id="178" w:author="PATRICIA HERRERA" w:date="2023-07-06T16:27:00Z"/>
              <w:i/>
              <w:lang w:val="es-ES"/>
            </w:rPr>
          </w:rPrChange>
        </w:rPr>
      </w:pPr>
      <w:r w:rsidRPr="006F2F49">
        <w:rPr>
          <w:lang w:val="es-ES"/>
          <w:rPrChange w:id="179" w:author="PATRICIA HERRERA" w:date="2023-07-06T16:28:00Z">
            <w:rPr>
              <w:i/>
              <w:lang w:val="es-ES"/>
            </w:rPr>
          </w:rPrChange>
        </w:rPr>
        <w:t>Capacidad de uso de las tierras</w:t>
      </w:r>
      <w:ins w:id="180" w:author="PATRICIA HERRERA" w:date="2023-07-06T16:27:00Z">
        <w:r w:rsidR="006F2F49" w:rsidRPr="006F2F49">
          <w:rPr>
            <w:lang w:val="es-ES"/>
            <w:rPrChange w:id="181" w:author="PATRICIA HERRERA" w:date="2023-07-06T16:28:00Z">
              <w:rPr>
                <w:i/>
                <w:lang w:val="es-ES"/>
              </w:rPr>
            </w:rPrChange>
          </w:rPr>
          <w:t xml:space="preserve">, </w:t>
        </w:r>
      </w:ins>
    </w:p>
    <w:p w14:paraId="6D7A6D73" w14:textId="77777777" w:rsidR="00AF634C" w:rsidRPr="006F2F49" w:rsidDel="006F2F49" w:rsidRDefault="00AF634C">
      <w:pPr>
        <w:pStyle w:val="ListParagraph"/>
        <w:numPr>
          <w:ilvl w:val="0"/>
          <w:numId w:val="5"/>
        </w:numPr>
        <w:spacing w:after="0" w:line="240" w:lineRule="auto"/>
        <w:jc w:val="both"/>
        <w:rPr>
          <w:del w:id="182" w:author="PATRICIA HERRERA" w:date="2023-07-06T16:27:00Z"/>
          <w:lang w:val="es-ES"/>
          <w:rPrChange w:id="183" w:author="PATRICIA HERRERA" w:date="2023-07-06T16:28:00Z">
            <w:rPr>
              <w:del w:id="184" w:author="PATRICIA HERRERA" w:date="2023-07-06T16:27:00Z"/>
              <w:i/>
              <w:lang w:val="es-ES"/>
            </w:rPr>
          </w:rPrChange>
        </w:rPr>
      </w:pPr>
      <w:r w:rsidRPr="006F2F49">
        <w:rPr>
          <w:lang w:val="es-ES"/>
          <w:rPrChange w:id="185" w:author="PATRICIA HERRERA" w:date="2023-07-06T16:28:00Z">
            <w:rPr>
              <w:i/>
              <w:lang w:val="es-ES"/>
            </w:rPr>
          </w:rPrChange>
        </w:rPr>
        <w:t xml:space="preserve">Cobertura y uso de la tierra (en ciertos casos consta dentro de la </w:t>
      </w:r>
      <w:proofErr w:type="spellStart"/>
      <w:r w:rsidRPr="006F2F49">
        <w:rPr>
          <w:lang w:val="es-ES"/>
          <w:rPrChange w:id="186" w:author="PATRICIA HERRERA" w:date="2023-07-06T16:28:00Z">
            <w:rPr>
              <w:i/>
              <w:lang w:val="es-ES"/>
            </w:rPr>
          </w:rPrChange>
        </w:rPr>
        <w:t>geodatabase</w:t>
      </w:r>
      <w:proofErr w:type="spellEnd"/>
      <w:r w:rsidRPr="006F2F49">
        <w:rPr>
          <w:lang w:val="es-ES"/>
          <w:rPrChange w:id="187" w:author="PATRICIA HERRERA" w:date="2023-07-06T16:28:00Z">
            <w:rPr>
              <w:i/>
              <w:lang w:val="es-ES"/>
            </w:rPr>
          </w:rPrChange>
        </w:rPr>
        <w:t xml:space="preserve"> de Sistemas productivos</w:t>
      </w:r>
      <w:ins w:id="188" w:author="PATRICIA HERRERA" w:date="2023-07-06T16:27:00Z">
        <w:r w:rsidR="006F2F49" w:rsidRPr="006F2F49">
          <w:rPr>
            <w:lang w:val="es-ES"/>
            <w:rPrChange w:id="189" w:author="PATRICIA HERRERA" w:date="2023-07-06T16:28:00Z">
              <w:rPr>
                <w:i/>
                <w:lang w:val="es-ES"/>
              </w:rPr>
            </w:rPrChange>
          </w:rPr>
          <w:t xml:space="preserve"> , </w:t>
        </w:r>
      </w:ins>
      <w:del w:id="190" w:author="PATRICIA HERRERA" w:date="2023-07-06T16:27:00Z">
        <w:r w:rsidRPr="006F2F49" w:rsidDel="006F2F49">
          <w:rPr>
            <w:lang w:val="es-ES"/>
            <w:rPrChange w:id="191" w:author="PATRICIA HERRERA" w:date="2023-07-06T16:28:00Z">
              <w:rPr>
                <w:i/>
                <w:lang w:val="es-ES"/>
              </w:rPr>
            </w:rPrChange>
          </w:rPr>
          <w:delText>)</w:delText>
        </w:r>
      </w:del>
    </w:p>
    <w:p w14:paraId="0CC5BA9C" w14:textId="77777777" w:rsidR="006F2F49" w:rsidRPr="006F2F49" w:rsidRDefault="00AF634C">
      <w:pPr>
        <w:spacing w:after="0" w:line="240" w:lineRule="auto"/>
        <w:jc w:val="both"/>
        <w:rPr>
          <w:ins w:id="192" w:author="PATRICIA HERRERA" w:date="2023-07-06T16:28:00Z"/>
          <w:lang w:val="es-ES"/>
          <w:rPrChange w:id="193" w:author="PATRICIA HERRERA" w:date="2023-07-06T16:28:00Z">
            <w:rPr>
              <w:ins w:id="194" w:author="PATRICIA HERRERA" w:date="2023-07-06T16:28:00Z"/>
              <w:i/>
              <w:lang w:val="es-ES"/>
            </w:rPr>
          </w:rPrChange>
        </w:rPr>
        <w:pPrChange w:id="195" w:author="PATRICIA HERRERA" w:date="2023-07-06T16:27:00Z">
          <w:pPr>
            <w:pStyle w:val="ListParagraph"/>
            <w:numPr>
              <w:numId w:val="5"/>
            </w:numPr>
            <w:spacing w:after="0" w:line="240" w:lineRule="auto"/>
            <w:ind w:left="405" w:hanging="360"/>
            <w:jc w:val="both"/>
          </w:pPr>
        </w:pPrChange>
      </w:pPr>
      <w:r w:rsidRPr="006F2F49">
        <w:rPr>
          <w:lang w:val="es-ES"/>
          <w:rPrChange w:id="196" w:author="PATRICIA HERRERA" w:date="2023-07-06T16:28:00Z">
            <w:rPr>
              <w:i/>
              <w:lang w:val="es-ES"/>
            </w:rPr>
          </w:rPrChange>
        </w:rPr>
        <w:t>Sistemas productivos</w:t>
      </w:r>
      <w:ins w:id="197" w:author="PATRICIA HERRERA" w:date="2023-07-06T16:28:00Z">
        <w:r w:rsidR="006F2F49" w:rsidRPr="00E2519B">
          <w:rPr>
            <w:lang w:val="es-ES"/>
          </w:rPr>
          <w:t xml:space="preserve">, en la cual se señala que se </w:t>
        </w:r>
        <w:r w:rsidR="006F2F49">
          <w:rPr>
            <w:lang w:val="es-ES"/>
          </w:rPr>
          <w:t>deberá</w:t>
        </w:r>
        <w:r w:rsidR="006F2F49" w:rsidRPr="00E2519B">
          <w:rPr>
            <w:lang w:val="es-ES"/>
          </w:rPr>
          <w:t xml:space="preserve"> </w:t>
        </w:r>
        <w:r w:rsidR="006F2F49">
          <w:rPr>
            <w:lang w:val="es-ES"/>
          </w:rPr>
          <w:t>proceder a validación correspondiente previo a la recepci</w:t>
        </w:r>
      </w:ins>
      <w:ins w:id="198" w:author="PATRICIA HERRERA" w:date="2023-07-06T16:29:00Z">
        <w:r w:rsidR="006F2F49">
          <w:rPr>
            <w:lang w:val="es-ES"/>
          </w:rPr>
          <w:t>ón definitiva, por lo cual el gobierno municipal deberá informar a la Unidad Ejecutora MAGAP-PRAT respecto a cualquier inquietud.</w:t>
        </w:r>
      </w:ins>
    </w:p>
    <w:p w14:paraId="1894A075" w14:textId="77777777" w:rsidR="00AF634C" w:rsidRPr="006F2F49" w:rsidRDefault="00AF634C">
      <w:pPr>
        <w:spacing w:after="0" w:line="240" w:lineRule="auto"/>
        <w:jc w:val="both"/>
        <w:rPr>
          <w:lang w:val="es-ES"/>
          <w:rPrChange w:id="199" w:author="PATRICIA HERRERA" w:date="2023-07-06T16:28:00Z">
            <w:rPr>
              <w:i/>
              <w:lang w:val="es-ES"/>
            </w:rPr>
          </w:rPrChange>
        </w:rPr>
        <w:pPrChange w:id="200" w:author="PATRICIA HERRERA" w:date="2023-07-06T16:27:00Z">
          <w:pPr>
            <w:pStyle w:val="ListParagraph"/>
            <w:numPr>
              <w:numId w:val="5"/>
            </w:numPr>
            <w:spacing w:after="0" w:line="240" w:lineRule="auto"/>
            <w:ind w:left="405" w:hanging="360"/>
            <w:jc w:val="both"/>
          </w:pPr>
        </w:pPrChange>
      </w:pPr>
      <w:del w:id="201" w:author="PATRICIA HERRERA" w:date="2023-07-06T16:28:00Z">
        <w:r w:rsidRPr="006F2F49" w:rsidDel="006F2F49">
          <w:rPr>
            <w:lang w:val="es-ES"/>
            <w:rPrChange w:id="202" w:author="PATRICIA HERRERA" w:date="2023-07-06T16:28:00Z">
              <w:rPr>
                <w:i/>
                <w:lang w:val="es-ES"/>
              </w:rPr>
            </w:rPrChange>
          </w:rPr>
          <w:delText>.</w:delText>
        </w:r>
      </w:del>
    </w:p>
    <w:p w14:paraId="18DC5B4F" w14:textId="77777777" w:rsidR="00476774" w:rsidRPr="006F6ECA" w:rsidDel="006F2F49" w:rsidRDefault="00476774" w:rsidP="001F46DF">
      <w:pPr>
        <w:tabs>
          <w:tab w:val="left" w:pos="7500"/>
        </w:tabs>
        <w:spacing w:after="0" w:line="240" w:lineRule="auto"/>
        <w:jc w:val="both"/>
        <w:rPr>
          <w:del w:id="203" w:author="PATRICIA HERRERA" w:date="2023-07-06T16:30:00Z"/>
          <w:i/>
          <w:lang w:val="es-ES"/>
        </w:rPr>
      </w:pPr>
      <w:del w:id="204" w:author="PATRICIA HERRERA" w:date="2023-07-06T16:30:00Z">
        <w:r w:rsidRPr="006F6ECA" w:rsidDel="006F2F49">
          <w:rPr>
            <w:i/>
            <w:lang w:val="es-ES"/>
          </w:rPr>
          <w:delText>(…)</w:delText>
        </w:r>
      </w:del>
    </w:p>
    <w:p w14:paraId="58A79F05" w14:textId="77777777" w:rsidR="00476774" w:rsidRPr="006F6ECA" w:rsidDel="006F2F49" w:rsidRDefault="00476774" w:rsidP="006217A2">
      <w:pPr>
        <w:spacing w:after="0" w:line="240" w:lineRule="auto"/>
        <w:jc w:val="both"/>
        <w:rPr>
          <w:del w:id="205" w:author="PATRICIA HERRERA" w:date="2023-07-06T16:30:00Z"/>
          <w:i/>
          <w:lang w:val="es-ES"/>
        </w:rPr>
      </w:pPr>
      <w:del w:id="206" w:author="PATRICIA HERRERA" w:date="2023-07-06T16:30:00Z">
        <w:r w:rsidRPr="006F6ECA" w:rsidDel="006F2F49">
          <w:rPr>
            <w:i/>
            <w:lang w:val="es-ES"/>
          </w:rPr>
          <w:delText xml:space="preserve">1.5. El Municipio del Cantón Antonio Ante, recibe la información cartográfica descrita en el numeral 1.1., para proceder con la validación respectiva y en el evento de tener inquietudes, previa recepción definitiva </w:delText>
        </w:r>
        <w:r w:rsidR="00FB5D46" w:rsidRPr="006F6ECA" w:rsidDel="006F2F49">
          <w:rPr>
            <w:i/>
            <w:lang w:val="es-ES"/>
          </w:rPr>
          <w:delText>y de manera motivada i</w:delText>
        </w:r>
        <w:r w:rsidR="001F46DF" w:rsidRPr="006F6ECA" w:rsidDel="006F2F49">
          <w:rPr>
            <w:i/>
            <w:lang w:val="es-ES"/>
          </w:rPr>
          <w:delText>nformará al Programa Sigtierras”.</w:delText>
        </w:r>
      </w:del>
    </w:p>
    <w:p w14:paraId="318C5AEF" w14:textId="77777777" w:rsidR="00476774" w:rsidDel="006F2F49" w:rsidRDefault="00476774" w:rsidP="006217A2">
      <w:pPr>
        <w:spacing w:after="0" w:line="240" w:lineRule="auto"/>
        <w:jc w:val="both"/>
        <w:rPr>
          <w:del w:id="207" w:author="PATRICIA HERRERA" w:date="2023-07-06T16:30:00Z"/>
          <w:lang w:val="es-ES"/>
        </w:rPr>
      </w:pPr>
    </w:p>
    <w:p w14:paraId="70894DAD" w14:textId="77777777" w:rsidR="00846B44" w:rsidRDefault="00846B44" w:rsidP="006217A2">
      <w:pPr>
        <w:spacing w:after="0" w:line="240" w:lineRule="auto"/>
        <w:jc w:val="both"/>
        <w:rPr>
          <w:ins w:id="208" w:author="PATRICIA HERRERA" w:date="2023-07-06T16:31:00Z"/>
        </w:rPr>
      </w:pPr>
      <w:r>
        <w:rPr>
          <w:lang w:val="es-ES"/>
        </w:rPr>
        <w:t xml:space="preserve">Mediante </w:t>
      </w:r>
      <w:ins w:id="209" w:author="PATRICIA HERRERA" w:date="2023-07-06T16:32:00Z">
        <w:r w:rsidR="00246B91">
          <w:rPr>
            <w:lang w:val="es-ES"/>
          </w:rPr>
          <w:t>o</w:t>
        </w:r>
      </w:ins>
      <w:del w:id="210" w:author="PATRICIA HERRERA" w:date="2023-07-06T16:32:00Z">
        <w:r w:rsidRPr="00846B44" w:rsidDel="00246B91">
          <w:rPr>
            <w:lang w:val="es-ES"/>
          </w:rPr>
          <w:delText>O</w:delText>
        </w:r>
      </w:del>
      <w:r w:rsidRPr="00846B44">
        <w:rPr>
          <w:lang w:val="es-ES"/>
        </w:rPr>
        <w:t xml:space="preserve">ficio Nro. </w:t>
      </w:r>
      <w:r w:rsidRPr="00846B44">
        <w:t>MAG-UEMAGAPPRAT-2023-0027-OF, del 07 de marzo de 20</w:t>
      </w:r>
      <w:ins w:id="211" w:author="PATRICIA HERRERA" w:date="2023-07-06T16:31:00Z">
        <w:r w:rsidR="00246B91">
          <w:t>23</w:t>
        </w:r>
      </w:ins>
      <w:del w:id="212" w:author="PATRICIA HERRERA" w:date="2023-07-06T16:31:00Z">
        <w:r w:rsidRPr="00846B44" w:rsidDel="00246B91">
          <w:delText>15</w:delText>
        </w:r>
      </w:del>
      <w:r>
        <w:t xml:space="preserve">, </w:t>
      </w:r>
      <w:del w:id="213" w:author="PATRICIA HERRERA" w:date="2023-07-06T16:32:00Z">
        <w:r w:rsidDel="00246B91">
          <w:delText xml:space="preserve">suscrito por </w:delText>
        </w:r>
      </w:del>
      <w:r>
        <w:t>la Analista de Capacitación e Información y Soporte SINAT</w:t>
      </w:r>
      <w:ins w:id="214" w:author="PATRICIA HERRERA" w:date="2023-07-06T16:32:00Z">
        <w:r w:rsidR="00246B91">
          <w:t xml:space="preserve"> Doris Paspuel en su calidad de responsable de la ejecución del convenio solicita al </w:t>
        </w:r>
      </w:ins>
      <w:del w:id="215" w:author="PATRICIA HERRERA" w:date="2023-07-06T16:32:00Z">
        <w:r w:rsidDel="00246B91">
          <w:delText xml:space="preserve">, al </w:delText>
        </w:r>
      </w:del>
      <w:r>
        <w:t>Alcalde de</w:t>
      </w:r>
      <w:del w:id="216" w:author="PATRICIA HERRERA" w:date="2023-07-06T16:32:00Z">
        <w:r w:rsidDel="00246B91">
          <w:delText>l GADM del Cantón</w:delText>
        </w:r>
      </w:del>
      <w:r>
        <w:t xml:space="preserve"> Antonio Ante, </w:t>
      </w:r>
      <w:del w:id="217" w:author="PATRICIA HERRERA" w:date="2023-07-06T16:33:00Z">
        <w:r w:rsidDel="00246B91">
          <w:delText xml:space="preserve">solicita en su parte pertinente, </w:delText>
        </w:r>
      </w:del>
      <w:r>
        <w:t xml:space="preserve">designe un administrador </w:t>
      </w:r>
      <w:del w:id="218" w:author="PATRICIA HERRERA" w:date="2023-07-06T16:33:00Z">
        <w:r w:rsidDel="00246B91">
          <w:delText>por parte del Municipio, quien será el encargado de</w:delText>
        </w:r>
      </w:del>
      <w:ins w:id="219" w:author="PATRICIA HERRERA" w:date="2023-07-06T16:33:00Z">
        <w:r w:rsidR="00246B91">
          <w:t>para</w:t>
        </w:r>
      </w:ins>
      <w:r>
        <w:t xml:space="preserve"> coordinar las acciones que correspondan referente a los temas de compromisos establecidos </w:t>
      </w:r>
      <w:del w:id="220" w:author="PATRICIA HERRERA" w:date="2023-07-06T16:33:00Z">
        <w:r w:rsidDel="00246B91">
          <w:delText>con la Unidad ejecutora MAGAP-PRAT-</w:delText>
        </w:r>
      </w:del>
      <w:ins w:id="221" w:author="PATRICIA HERRERA" w:date="2023-07-06T16:33:00Z">
        <w:r w:rsidR="00246B91">
          <w:t>en virtud del convenio en mención, sin haber obtenido respuesta alguna.</w:t>
        </w:r>
      </w:ins>
    </w:p>
    <w:p w14:paraId="5E75D14B" w14:textId="77777777" w:rsidR="00246B91" w:rsidRDefault="00246B91" w:rsidP="006217A2">
      <w:pPr>
        <w:spacing w:after="0" w:line="240" w:lineRule="auto"/>
        <w:jc w:val="both"/>
      </w:pPr>
    </w:p>
    <w:p w14:paraId="68EB165E" w14:textId="21C6664F" w:rsidR="004C652E" w:rsidRDefault="00246B91" w:rsidP="006217A2">
      <w:pPr>
        <w:spacing w:after="0" w:line="240" w:lineRule="auto"/>
        <w:jc w:val="both"/>
        <w:rPr>
          <w:ins w:id="222" w:author="PATRICIA HERRERA" w:date="2023-07-06T16:42:00Z"/>
        </w:rPr>
      </w:pPr>
      <w:ins w:id="223" w:author="PATRICIA HERRERA" w:date="2023-07-06T16:31:00Z">
        <w:del w:id="224" w:author="User" w:date="2023-07-07T09:27:00Z">
          <w:r w:rsidDel="00E2519B">
            <w:delText>Posteriomente</w:delText>
          </w:r>
        </w:del>
      </w:ins>
      <w:ins w:id="225" w:author="User" w:date="2023-07-07T09:27:00Z">
        <w:r w:rsidR="00E2519B">
          <w:t>Posteriormente</w:t>
        </w:r>
      </w:ins>
      <w:ins w:id="226" w:author="PATRICIA HERRERA" w:date="2023-07-06T16:31:00Z">
        <w:r>
          <w:t xml:space="preserve">, </w:t>
        </w:r>
      </w:ins>
      <w:del w:id="227" w:author="PATRICIA HERRERA" w:date="2023-07-06T16:31:00Z">
        <w:r w:rsidR="004C652E" w:rsidDel="00246B91">
          <w:delText>M</w:delText>
        </w:r>
      </w:del>
      <w:ins w:id="228" w:author="PATRICIA HERRERA" w:date="2023-07-06T16:31:00Z">
        <w:r>
          <w:t>m</w:t>
        </w:r>
      </w:ins>
      <w:r w:rsidR="004C652E">
        <w:t xml:space="preserve">ediante </w:t>
      </w:r>
      <w:ins w:id="229" w:author="PATRICIA HERRERA" w:date="2023-07-06T16:31:00Z">
        <w:r>
          <w:t>o</w:t>
        </w:r>
      </w:ins>
      <w:del w:id="230" w:author="PATRICIA HERRERA" w:date="2023-07-06T16:31:00Z">
        <w:r w:rsidR="004C652E" w:rsidRPr="004C652E" w:rsidDel="00246B91">
          <w:delText>O</w:delText>
        </w:r>
      </w:del>
      <w:r w:rsidR="004C652E" w:rsidRPr="004C652E">
        <w:t>ficio Nro. MAG-UEMAGAPPRAT-2023-0087-OF</w:t>
      </w:r>
      <w:ins w:id="231" w:author="PATRICIA HERRERA" w:date="2023-07-06T16:31:00Z">
        <w:r>
          <w:t xml:space="preserve"> de</w:t>
        </w:r>
      </w:ins>
      <w:del w:id="232" w:author="PATRICIA HERRERA" w:date="2023-07-06T16:31:00Z">
        <w:r w:rsidR="0087664E" w:rsidDel="00246B91">
          <w:delText>, del</w:delText>
        </w:r>
      </w:del>
      <w:r w:rsidR="0087664E">
        <w:t xml:space="preserve"> 07 de junio de 2023, </w:t>
      </w:r>
      <w:del w:id="233" w:author="PATRICIA HERRERA" w:date="2023-07-06T16:31:00Z">
        <w:r w:rsidR="0087664E" w:rsidDel="00246B91">
          <w:delText>suscrito por</w:delText>
        </w:r>
      </w:del>
      <w:ins w:id="234" w:author="PATRICIA HERRERA" w:date="2023-07-06T16:47:00Z">
        <w:r w:rsidR="004A4957">
          <w:t>como</w:t>
        </w:r>
      </w:ins>
      <w:del w:id="235" w:author="PATRICIA HERRERA" w:date="2023-07-06T16:47:00Z">
        <w:r w:rsidR="0087664E" w:rsidDel="004A4957">
          <w:delText xml:space="preserve"> la</w:delText>
        </w:r>
      </w:del>
      <w:r w:rsidR="0087664E">
        <w:t xml:space="preserve"> </w:t>
      </w:r>
      <w:r>
        <w:t xml:space="preserve">Directora Ejecutiva </w:t>
      </w:r>
      <w:ins w:id="236" w:author="PATRICIA HERRERA" w:date="2023-07-06T16:31:00Z">
        <w:r>
          <w:t>d</w:t>
        </w:r>
      </w:ins>
      <w:del w:id="237" w:author="PATRICIA HERRERA" w:date="2023-07-06T16:31:00Z">
        <w:r w:rsidDel="00246B91">
          <w:delText>D</w:delText>
        </w:r>
      </w:del>
      <w:r>
        <w:t xml:space="preserve">e </w:t>
      </w:r>
      <w:ins w:id="238" w:author="PATRICIA HERRERA" w:date="2023-07-06T16:47:00Z">
        <w:r w:rsidR="004A4957">
          <w:t>l</w:t>
        </w:r>
      </w:ins>
      <w:del w:id="239" w:author="PATRICIA HERRERA" w:date="2023-07-06T16:47:00Z">
        <w:r w:rsidDel="004A4957">
          <w:delText>L</w:delText>
        </w:r>
      </w:del>
      <w:r>
        <w:t xml:space="preserve">a Unidad Ejecutora </w:t>
      </w:r>
      <w:r w:rsidR="0087664E">
        <w:t xml:space="preserve">MAGAP-PRAT </w:t>
      </w:r>
      <w:ins w:id="240" w:author="PATRICIA HERRERA" w:date="2023-07-06T16:33:00Z">
        <w:r w:rsidR="004A4957">
          <w:t xml:space="preserve"> notifique</w:t>
        </w:r>
        <w:r>
          <w:t xml:space="preserve"> a</w:t>
        </w:r>
      </w:ins>
      <w:ins w:id="241" w:author="PATRICIA HERRERA" w:date="2023-07-06T16:47:00Z">
        <w:r w:rsidR="004A4957">
          <w:t xml:space="preserve"> su autoridad</w:t>
        </w:r>
      </w:ins>
      <w:del w:id="242" w:author="PATRICIA HERRERA" w:date="2023-07-06T16:33:00Z">
        <w:r w:rsidR="0087664E" w:rsidDel="00246B91">
          <w:delText>a</w:delText>
        </w:r>
      </w:del>
      <w:del w:id="243" w:author="PATRICIA HERRERA" w:date="2023-07-06T16:47:00Z">
        <w:r w:rsidR="0087664E" w:rsidDel="004A4957">
          <w:delText>l Alcalde del GADM del cantón Antonio Ante</w:delText>
        </w:r>
      </w:del>
      <w:ins w:id="244" w:author="PATRICIA HERRERA" w:date="2023-07-06T16:33:00Z">
        <w:r>
          <w:t xml:space="preserve"> la decisi</w:t>
        </w:r>
      </w:ins>
      <w:ins w:id="245" w:author="PATRICIA HERRERA" w:date="2023-07-06T16:34:00Z">
        <w:r>
          <w:t>ón de darlo por</w:t>
        </w:r>
        <w:r w:rsidR="004A4957">
          <w:t xml:space="preserve"> terminado por mutuo acuerdo, ya </w:t>
        </w:r>
        <w:r>
          <w:t xml:space="preserve">que el </w:t>
        </w:r>
        <w:r w:rsidRPr="00246B91">
          <w:t xml:space="preserve">Programa </w:t>
        </w:r>
      </w:ins>
      <w:del w:id="246" w:author="PATRICIA HERRERA" w:date="2023-07-06T16:33:00Z">
        <w:r w:rsidR="0087664E" w:rsidRPr="00246B91" w:rsidDel="00246B91">
          <w:delText>,</w:delText>
        </w:r>
      </w:del>
      <w:r w:rsidR="0087664E" w:rsidRPr="00246B91">
        <w:t xml:space="preserve"> </w:t>
      </w:r>
      <w:ins w:id="247" w:author="PATRICIA HERRERA" w:date="2023-07-06T16:34:00Z">
        <w:r w:rsidRPr="00246B91">
          <w:rPr>
            <w:rPrChange w:id="248" w:author="PATRICIA HERRERA" w:date="2023-07-06T16:34:00Z">
              <w:rPr>
                <w:i/>
              </w:rPr>
            </w:rPrChange>
          </w:rPr>
          <w:t>Sistema Nacional de Información y Gestión de Tierras Rurales e Infraestructura Tecnológica –SIGTIERRAS</w:t>
        </w:r>
        <w:r>
          <w:t xml:space="preserve"> se </w:t>
        </w:r>
        <w:r w:rsidRPr="00246B91">
          <w:t>encuentra en un proceso de baja que debe culminar el 31 de diciembre de 2023, solicitando el pago de los valores que el gobiern</w:t>
        </w:r>
        <w:r w:rsidR="004A4957">
          <w:t>o municipal le adeuda cuya cantidad</w:t>
        </w:r>
        <w:r w:rsidRPr="00246B91">
          <w:t xml:space="preserve"> </w:t>
        </w:r>
      </w:ins>
      <w:ins w:id="249" w:author="PATRICIA HERRERA" w:date="2023-07-06T16:35:00Z">
        <w:r w:rsidRPr="00246B91">
          <w:t>es de</w:t>
        </w:r>
      </w:ins>
      <w:del w:id="250" w:author="PATRICIA HERRERA" w:date="2023-07-06T16:35:00Z">
        <w:r w:rsidR="0087664E" w:rsidRPr="00246B91" w:rsidDel="00246B91">
          <w:delText xml:space="preserve">el cual en su parte pertinente dice: </w:delText>
        </w:r>
        <w:r w:rsidR="0087664E" w:rsidRPr="00246B91" w:rsidDel="00246B91">
          <w:rPr>
            <w:rPrChange w:id="251" w:author="PATRICIA HERRERA" w:date="2023-07-06T16:36:00Z">
              <w:rPr>
                <w:i/>
              </w:rPr>
            </w:rPrChange>
          </w:rPr>
          <w:delText>“(…) el valor pendiente de pago que por concepto de aporte le corresponde al gobierno municipal asciende a la cantidad de USD.</w:delText>
        </w:r>
      </w:del>
      <w:r w:rsidR="0087664E" w:rsidRPr="00246B91">
        <w:rPr>
          <w:rPrChange w:id="252" w:author="PATRICIA HERRERA" w:date="2023-07-06T16:36:00Z">
            <w:rPr>
              <w:i/>
            </w:rPr>
          </w:rPrChange>
        </w:rPr>
        <w:t xml:space="preserve"> 81.492,07 (ochenta y un mil cuatrocientos noventa y dos con 07/100 dólares de los Estados Unidos de América), valor que deberá ser transferido a la cuenta corriente No. 01121986 del Banco Central del Ecuador cuyo titular es la Unidad Ejecutora MAG</w:t>
      </w:r>
      <w:ins w:id="253" w:author="PATRICIA HERRERA" w:date="2023-07-06T16:48:00Z">
        <w:r w:rsidR="004A4957">
          <w:t>AP</w:t>
        </w:r>
      </w:ins>
      <w:del w:id="254" w:author="PATRICIA HERRERA" w:date="2023-07-06T16:48:00Z">
        <w:r w:rsidR="0087664E" w:rsidRPr="00246B91" w:rsidDel="004A4957">
          <w:rPr>
            <w:rPrChange w:id="255" w:author="PATRICIA HERRERA" w:date="2023-07-06T16:36:00Z">
              <w:rPr>
                <w:i/>
              </w:rPr>
            </w:rPrChange>
          </w:rPr>
          <w:delText>PA</w:delText>
        </w:r>
      </w:del>
      <w:r w:rsidR="0087664E" w:rsidRPr="00246B91">
        <w:rPr>
          <w:rPrChange w:id="256" w:author="PATRICIA HERRERA" w:date="2023-07-06T16:36:00Z">
            <w:rPr>
              <w:i/>
            </w:rPr>
          </w:rPrChange>
        </w:rPr>
        <w:t>-PRAT, con RUC No. 1768102970001</w:t>
      </w:r>
      <w:del w:id="257" w:author="PATRICIA HERRERA" w:date="2023-07-06T16:36:00Z">
        <w:r w:rsidR="0087664E" w:rsidRPr="00246B91" w:rsidDel="00246B91">
          <w:rPr>
            <w:rPrChange w:id="258" w:author="PATRICIA HERRERA" w:date="2023-07-06T16:36:00Z">
              <w:rPr>
                <w:i/>
              </w:rPr>
            </w:rPrChange>
          </w:rPr>
          <w:delText>, para proceder con la terminación por mutuo acuerdo del convenio al encontrarse la Unidad Ejecutora MAGAP-PRAT en un proceso de baja del Programa</w:delText>
        </w:r>
      </w:del>
      <w:del w:id="259" w:author="PATRICIA HERRERA" w:date="2023-07-06T16:34:00Z">
        <w:r w:rsidR="0087664E" w:rsidRPr="00246B91" w:rsidDel="00246B91">
          <w:rPr>
            <w:rPrChange w:id="260" w:author="PATRICIA HERRERA" w:date="2023-07-06T16:36:00Z">
              <w:rPr>
                <w:i/>
              </w:rPr>
            </w:rPrChange>
          </w:rPr>
          <w:delText xml:space="preserve"> Sistema Nacional de Información y Gestión de Tierras Rurales e Infraestructura Tecnológica –SIGTIERRAS</w:delText>
        </w:r>
      </w:del>
      <w:del w:id="261" w:author="PATRICIA HERRERA" w:date="2023-07-06T16:36:00Z">
        <w:r w:rsidR="0087664E" w:rsidRPr="00246B91" w:rsidDel="00246B91">
          <w:rPr>
            <w:rPrChange w:id="262" w:author="PATRICIA HERRERA" w:date="2023-07-06T16:36:00Z">
              <w:rPr>
                <w:i/>
              </w:rPr>
            </w:rPrChange>
          </w:rPr>
          <w:delText>, el cual debe culminar el 31 de diciembre del año en curso.”</w:delText>
        </w:r>
      </w:del>
      <w:ins w:id="263" w:author="PATRICIA HERRERA" w:date="2023-07-06T16:36:00Z">
        <w:r>
          <w:t>.</w:t>
        </w:r>
      </w:ins>
    </w:p>
    <w:p w14:paraId="1DC5F21C" w14:textId="77777777" w:rsidR="004A4957" w:rsidRDefault="004A4957" w:rsidP="006217A2">
      <w:pPr>
        <w:spacing w:after="0" w:line="240" w:lineRule="auto"/>
        <w:jc w:val="both"/>
        <w:rPr>
          <w:ins w:id="264" w:author="PATRICIA HERRERA" w:date="2023-07-06T16:42:00Z"/>
        </w:rPr>
      </w:pPr>
    </w:p>
    <w:p w14:paraId="4DE5ED78" w14:textId="77777777" w:rsidR="004A4957" w:rsidRDefault="004A4957" w:rsidP="004A4957">
      <w:pPr>
        <w:spacing w:after="0" w:line="240" w:lineRule="auto"/>
        <w:jc w:val="both"/>
        <w:rPr>
          <w:ins w:id="265" w:author="PATRICIA HERRERA" w:date="2023-07-06T16:42:00Z"/>
          <w:lang w:val="es-ES"/>
        </w:rPr>
      </w:pPr>
      <w:moveToRangeStart w:id="266" w:author="PATRICIA HERRERA" w:date="2023-07-06T16:42:00Z" w:name="move139554151"/>
      <w:moveTo w:id="267" w:author="PATRICIA HERRERA" w:date="2023-07-06T16:42:00Z">
        <w:r w:rsidRPr="00266798">
          <w:rPr>
            <w:lang w:val="es-ES"/>
          </w:rPr>
          <w:t>Al efecto</w:t>
        </w:r>
      </w:moveTo>
      <w:ins w:id="268" w:author="PATRICIA HERRERA" w:date="2023-07-06T16:42:00Z">
        <w:r>
          <w:rPr>
            <w:lang w:val="es-ES"/>
          </w:rPr>
          <w:t xml:space="preserve"> y para las acciones que se deban tomar en relación a la terminación del convenio me permito insistir se designe un administrador o responsable de la ejecución del convenio, para que </w:t>
        </w:r>
      </w:ins>
      <w:ins w:id="269" w:author="PATRICIA HERRERA" w:date="2023-07-06T16:43:00Z">
        <w:r>
          <w:rPr>
            <w:lang w:val="es-ES"/>
          </w:rPr>
          <w:t xml:space="preserve">en coordinación con el administrador designado por parte de la </w:t>
        </w:r>
      </w:ins>
      <w:ins w:id="270" w:author="PATRICIA HERRERA" w:date="2023-07-06T16:44:00Z">
        <w:r>
          <w:rPr>
            <w:lang w:val="es-ES"/>
          </w:rPr>
          <w:t xml:space="preserve">Unidad Ejecutora MAGAP-PRAT </w:t>
        </w:r>
        <w:r w:rsidRPr="00987AB9">
          <w:rPr>
            <w:rFonts w:cstheme="minorHAnsi"/>
            <w:lang w:val="es-ES"/>
          </w:rPr>
          <w:t>Ing. Edgar Jimmy Benavides López</w:t>
        </w:r>
      </w:ins>
      <w:ins w:id="271" w:author="PATRICIA HERRERA" w:date="2023-07-06T16:45:00Z">
        <w:r>
          <w:rPr>
            <w:rFonts w:cstheme="minorHAnsi"/>
            <w:lang w:val="es-ES"/>
          </w:rPr>
          <w:t xml:space="preserve"> mantengan las comunicaciones correspondientes. </w:t>
        </w:r>
      </w:ins>
      <w:ins w:id="272" w:author="PATRICIA HERRERA" w:date="2023-07-06T16:48:00Z">
        <w:r>
          <w:rPr>
            <w:rFonts w:cstheme="minorHAnsi"/>
            <w:lang w:val="es-ES"/>
          </w:rPr>
          <w:t>El correo del administrador del convenio es: ebenavides@mag.gob.ec</w:t>
        </w:r>
      </w:ins>
    </w:p>
    <w:p w14:paraId="08D3F182" w14:textId="77777777" w:rsidR="004A4957" w:rsidRPr="0032604E" w:rsidDel="004A4957" w:rsidRDefault="004A4957" w:rsidP="004A4957">
      <w:pPr>
        <w:spacing w:after="0" w:line="240" w:lineRule="auto"/>
        <w:jc w:val="both"/>
        <w:rPr>
          <w:del w:id="273" w:author="PATRICIA HERRERA" w:date="2023-07-06T16:44:00Z"/>
          <w:moveTo w:id="274" w:author="PATRICIA HERRERA" w:date="2023-07-06T16:42:00Z"/>
          <w:lang w:val="es-ES"/>
        </w:rPr>
      </w:pPr>
      <w:moveTo w:id="275" w:author="PATRICIA HERRERA" w:date="2023-07-06T16:42:00Z">
        <w:del w:id="276" w:author="PATRICIA HERRERA" w:date="2023-07-06T16:44:00Z">
          <w:r w:rsidRPr="00266798" w:rsidDel="004A4957">
            <w:rPr>
              <w:lang w:val="es-ES"/>
            </w:rPr>
            <w:delText xml:space="preserve">, se servirá </w:delText>
          </w:r>
          <w:r w:rsidRPr="006C64CB" w:rsidDel="004A4957">
            <w:rPr>
              <w:b/>
              <w:lang w:val="es-ES"/>
            </w:rPr>
            <w:delText xml:space="preserve">designar un administrador </w:delText>
          </w:r>
          <w:r w:rsidRPr="00266798" w:rsidDel="004A4957">
            <w:rPr>
              <w:lang w:val="es-ES"/>
            </w:rPr>
            <w:delText>o responsable de la ejecución del convenio,</w:delText>
          </w:r>
          <w:r w:rsidRPr="0032604E" w:rsidDel="004A4957">
            <w:rPr>
              <w:lang w:val="es-ES"/>
            </w:rPr>
            <w:delText xml:space="preserve"> quien deberá emitir el informe para proceder con la terminación del convenio y posterior suscripción del acta correspondiente entre las partes, solicitando se comunique a la unidad a mi cargo del pa</w:delText>
          </w:r>
          <w:r w:rsidDel="004A4957">
            <w:rPr>
              <w:lang w:val="es-ES"/>
            </w:rPr>
            <w:delText>rticular a fin de coordinar las acciones que correspondan.</w:delText>
          </w:r>
        </w:del>
      </w:moveTo>
    </w:p>
    <w:p w14:paraId="45E4C4B2" w14:textId="77777777" w:rsidR="004A4957" w:rsidRPr="008432E3" w:rsidDel="004A4957" w:rsidRDefault="004A4957" w:rsidP="004A4957">
      <w:pPr>
        <w:spacing w:after="0" w:line="240" w:lineRule="auto"/>
        <w:jc w:val="both"/>
        <w:rPr>
          <w:del w:id="277" w:author="PATRICIA HERRERA" w:date="2023-07-06T16:44:00Z"/>
          <w:moveTo w:id="278" w:author="PATRICIA HERRERA" w:date="2023-07-06T16:42:00Z"/>
          <w:rFonts w:cstheme="minorHAnsi"/>
          <w:lang w:val="es-ES"/>
        </w:rPr>
      </w:pPr>
    </w:p>
    <w:moveToRangeEnd w:id="266"/>
    <w:p w14:paraId="745AAA8A" w14:textId="77777777" w:rsidR="004A4957" w:rsidDel="004A4957" w:rsidRDefault="004A4957" w:rsidP="001E1319">
      <w:pPr>
        <w:spacing w:after="0" w:line="240" w:lineRule="auto"/>
        <w:jc w:val="both"/>
        <w:rPr>
          <w:del w:id="279" w:author="PATRICIA HERRERA" w:date="2023-07-06T16:42:00Z"/>
        </w:rPr>
      </w:pPr>
    </w:p>
    <w:p w14:paraId="554D7415" w14:textId="77777777" w:rsidR="004A4957" w:rsidRDefault="004A4957" w:rsidP="006217A2">
      <w:pPr>
        <w:spacing w:after="0" w:line="240" w:lineRule="auto"/>
        <w:jc w:val="both"/>
        <w:rPr>
          <w:ins w:id="280" w:author="PATRICIA HERRERA" w:date="2023-07-06T16:46:00Z"/>
        </w:rPr>
      </w:pPr>
    </w:p>
    <w:p w14:paraId="176B1E87" w14:textId="77777777" w:rsidR="004A4957" w:rsidRPr="00246B91" w:rsidRDefault="004A4957" w:rsidP="006217A2">
      <w:pPr>
        <w:spacing w:after="0" w:line="240" w:lineRule="auto"/>
        <w:jc w:val="both"/>
        <w:rPr>
          <w:ins w:id="281" w:author="PATRICIA HERRERA" w:date="2023-07-06T16:46:00Z"/>
        </w:rPr>
      </w:pPr>
      <w:ins w:id="282" w:author="PATRICIA HERRERA" w:date="2023-07-06T16:46:00Z">
        <w:r>
          <w:t>Por su gentil atención al presente, me suscribo con un cordial saludo.</w:t>
        </w:r>
      </w:ins>
    </w:p>
    <w:p w14:paraId="037ECCCE" w14:textId="77777777" w:rsidR="00846B44" w:rsidRPr="00846B44" w:rsidDel="004A4957" w:rsidRDefault="00846B44" w:rsidP="006217A2">
      <w:pPr>
        <w:spacing w:after="0" w:line="240" w:lineRule="auto"/>
        <w:jc w:val="both"/>
        <w:rPr>
          <w:del w:id="283" w:author="PATRICIA HERRERA" w:date="2023-07-06T16:42:00Z"/>
        </w:rPr>
      </w:pPr>
    </w:p>
    <w:p w14:paraId="3283B14F" w14:textId="77777777" w:rsidR="006217A2" w:rsidDel="004A4957" w:rsidRDefault="006217A2" w:rsidP="006217A2">
      <w:pPr>
        <w:spacing w:after="0" w:line="240" w:lineRule="auto"/>
        <w:jc w:val="both"/>
        <w:rPr>
          <w:del w:id="284" w:author="PATRICIA HERRERA" w:date="2023-07-06T16:45:00Z"/>
          <w:rFonts w:cstheme="minorHAnsi"/>
          <w:lang w:val="es-ES"/>
        </w:rPr>
      </w:pPr>
      <w:del w:id="285" w:author="PATRICIA HERRERA" w:date="2023-07-06T16:45:00Z">
        <w:r w:rsidDel="004A4957">
          <w:rPr>
            <w:lang w:val="es-ES"/>
          </w:rPr>
          <w:delText>C</w:delText>
        </w:r>
        <w:r w:rsidRPr="004366FC" w:rsidDel="004A4957">
          <w:rPr>
            <w:lang w:val="es-ES"/>
          </w:rPr>
          <w:delText xml:space="preserve">on el propósito de garantizar el cumplimiento de las obligaciones previstas en </w:delText>
        </w:r>
        <w:r w:rsidDel="004A4957">
          <w:rPr>
            <w:lang w:val="es-ES"/>
          </w:rPr>
          <w:delText>el mencionado instrumento legal, m</w:delText>
        </w:r>
        <w:r w:rsidRPr="00250DD9" w:rsidDel="004A4957">
          <w:rPr>
            <w:lang w:val="es-ES"/>
          </w:rPr>
          <w:delText xml:space="preserve">ediante </w:delText>
        </w:r>
        <w:r w:rsidR="00987AB9" w:rsidDel="004A4957">
          <w:delText>Memorando Nro. MAG-UEMAGAPPRAT-2023-0350-M</w:delText>
        </w:r>
        <w:r w:rsidRPr="00250DD9" w:rsidDel="004A4957">
          <w:rPr>
            <w:lang w:val="es-ES"/>
          </w:rPr>
          <w:delText>, del</w:delText>
        </w:r>
        <w:r w:rsidR="00987AB9" w:rsidDel="004A4957">
          <w:rPr>
            <w:lang w:val="es-ES"/>
          </w:rPr>
          <w:delText xml:space="preserve"> 04</w:delText>
        </w:r>
        <w:r w:rsidRPr="00250DD9" w:rsidDel="004A4957">
          <w:rPr>
            <w:lang w:val="es-ES"/>
          </w:rPr>
          <w:delText xml:space="preserve"> de</w:delText>
        </w:r>
        <w:r w:rsidRPr="001155AF" w:rsidDel="004A4957">
          <w:rPr>
            <w:rFonts w:cstheme="minorHAnsi"/>
            <w:lang w:val="es-ES"/>
          </w:rPr>
          <w:delText xml:space="preserve"> </w:delText>
        </w:r>
        <w:r w:rsidR="00987AB9" w:rsidDel="004A4957">
          <w:rPr>
            <w:rFonts w:cstheme="minorHAnsi"/>
            <w:lang w:val="es-ES"/>
          </w:rPr>
          <w:delText>julio de</w:delText>
        </w:r>
        <w:r w:rsidRPr="001155AF" w:rsidDel="004A4957">
          <w:rPr>
            <w:rFonts w:cstheme="minorHAnsi"/>
            <w:lang w:val="es-ES"/>
          </w:rPr>
          <w:delText xml:space="preserve"> 2023, suscrito</w:delText>
        </w:r>
        <w:r w:rsidDel="004A4957">
          <w:rPr>
            <w:rFonts w:cstheme="minorHAnsi"/>
            <w:lang w:val="es-ES"/>
          </w:rPr>
          <w:delText xml:space="preserve"> por la Directora Ejecutiva de l</w:delText>
        </w:r>
        <w:r w:rsidRPr="001155AF" w:rsidDel="004A4957">
          <w:rPr>
            <w:rFonts w:cstheme="minorHAnsi"/>
            <w:lang w:val="es-ES"/>
          </w:rPr>
          <w:delText>a Unidad Ejecutora MAGAP-PRAT</w:delText>
        </w:r>
        <w:r w:rsidDel="004A4957">
          <w:rPr>
            <w:rFonts w:cstheme="minorHAnsi"/>
            <w:b/>
            <w:lang w:val="es-ES"/>
          </w:rPr>
          <w:delText xml:space="preserve"> </w:delText>
        </w:r>
        <w:r w:rsidRPr="008C335C" w:rsidDel="004A4957">
          <w:rPr>
            <w:rFonts w:cstheme="minorHAnsi"/>
            <w:lang w:val="es-ES"/>
          </w:rPr>
          <w:delText>el cual en su Asunto expresa:</w:delText>
        </w:r>
        <w:r w:rsidDel="004A4957">
          <w:rPr>
            <w:rFonts w:cstheme="minorHAnsi"/>
            <w:b/>
            <w:lang w:val="es-ES"/>
          </w:rPr>
          <w:delText xml:space="preserve"> </w:delText>
        </w:r>
        <w:r w:rsidRPr="008C335C" w:rsidDel="004A4957">
          <w:rPr>
            <w:rFonts w:cstheme="minorHAnsi"/>
            <w:b/>
            <w:i/>
            <w:lang w:val="es-ES"/>
          </w:rPr>
          <w:delText>“</w:delText>
        </w:r>
        <w:r w:rsidR="00F66049" w:rsidDel="004A4957">
          <w:rPr>
            <w:i/>
            <w:lang w:val="es-ES"/>
          </w:rPr>
          <w:delText xml:space="preserve">Notificación designación </w:delText>
        </w:r>
        <w:r w:rsidR="00987AB9" w:rsidDel="004A4957">
          <w:rPr>
            <w:i/>
          </w:rPr>
          <w:delText>administrador del</w:delText>
        </w:r>
        <w:r w:rsidRPr="008C335C" w:rsidDel="004A4957">
          <w:rPr>
            <w:i/>
          </w:rPr>
          <w:delText xml:space="preserve"> Convenio GADM </w:delText>
        </w:r>
        <w:r w:rsidR="00987AB9" w:rsidDel="004A4957">
          <w:rPr>
            <w:i/>
          </w:rPr>
          <w:delText>Antonio Ante</w:delText>
        </w:r>
        <w:r w:rsidRPr="008C335C" w:rsidDel="004A4957">
          <w:rPr>
            <w:i/>
          </w:rPr>
          <w:delText>”</w:delText>
        </w:r>
        <w:r w:rsidDel="004A4957">
          <w:delText xml:space="preserve">, </w:delText>
        </w:r>
        <w:r w:rsidDel="004A4957">
          <w:rPr>
            <w:rFonts w:cstheme="minorHAnsi"/>
            <w:lang w:val="es-ES"/>
          </w:rPr>
          <w:delText>se</w:delText>
        </w:r>
        <w:r w:rsidRPr="005B6136" w:rsidDel="004A4957">
          <w:rPr>
            <w:rFonts w:cstheme="minorHAnsi"/>
            <w:lang w:val="es-ES"/>
          </w:rPr>
          <w:delText xml:space="preserve"> designa </w:delText>
        </w:r>
        <w:r w:rsidDel="004A4957">
          <w:rPr>
            <w:rFonts w:cstheme="minorHAnsi"/>
            <w:lang w:val="es-ES"/>
          </w:rPr>
          <w:delText xml:space="preserve">como </w:delText>
        </w:r>
        <w:r w:rsidRPr="004366FC" w:rsidDel="004A4957">
          <w:rPr>
            <w:lang w:val="es-ES"/>
          </w:rPr>
          <w:delText>responsabl</w:delText>
        </w:r>
        <w:r w:rsidDel="004A4957">
          <w:rPr>
            <w:lang w:val="es-ES"/>
          </w:rPr>
          <w:delText>e de la administración del convenio antes señalado</w:delText>
        </w:r>
        <w:r w:rsidRPr="004366FC" w:rsidDel="004A4957">
          <w:rPr>
            <w:lang w:val="es-ES"/>
          </w:rPr>
          <w:delText xml:space="preserve"> por parte de la unidad ejecutora a mi cargo </w:delText>
        </w:r>
        <w:r w:rsidR="00987AB9" w:rsidDel="004A4957">
          <w:rPr>
            <w:rFonts w:cstheme="minorHAnsi"/>
            <w:lang w:val="es-ES"/>
          </w:rPr>
          <w:delText xml:space="preserve">al </w:delText>
        </w:r>
        <w:r w:rsidR="00987AB9" w:rsidRPr="00987AB9" w:rsidDel="004A4957">
          <w:rPr>
            <w:rFonts w:cstheme="minorHAnsi"/>
            <w:lang w:val="es-ES"/>
          </w:rPr>
          <w:delText xml:space="preserve">Ing. Edgar Jimmy Benavides </w:delText>
        </w:r>
        <w:r w:rsidR="00336F6D" w:rsidRPr="00987AB9" w:rsidDel="004A4957">
          <w:rPr>
            <w:rFonts w:cstheme="minorHAnsi"/>
            <w:lang w:val="es-ES"/>
          </w:rPr>
          <w:delText>López</w:delText>
        </w:r>
        <w:r w:rsidR="00336F6D" w:rsidDel="004A4957">
          <w:rPr>
            <w:rFonts w:cstheme="minorHAnsi"/>
            <w:lang w:val="es-ES"/>
          </w:rPr>
          <w:delText>.</w:delText>
        </w:r>
      </w:del>
    </w:p>
    <w:p w14:paraId="0135FF91" w14:textId="77777777" w:rsidR="00846B44" w:rsidRPr="00846B44" w:rsidDel="004A4957" w:rsidRDefault="00846B44" w:rsidP="00AF7652">
      <w:pPr>
        <w:spacing w:after="0" w:line="240" w:lineRule="auto"/>
        <w:jc w:val="both"/>
        <w:rPr>
          <w:del w:id="286" w:author="PATRICIA HERRERA" w:date="2023-07-06T16:45:00Z"/>
          <w:lang w:val="es-ES"/>
        </w:rPr>
      </w:pPr>
    </w:p>
    <w:p w14:paraId="0F9A0551" w14:textId="77777777" w:rsidR="001F7FAB" w:rsidRPr="00846B44" w:rsidDel="004A4957" w:rsidRDefault="00846B44" w:rsidP="00AF7652">
      <w:pPr>
        <w:spacing w:after="0" w:line="240" w:lineRule="auto"/>
        <w:jc w:val="both"/>
        <w:rPr>
          <w:del w:id="287" w:author="PATRICIA HERRERA" w:date="2023-07-06T16:49:00Z"/>
          <w:moveFrom w:id="288" w:author="PATRICIA HERRERA" w:date="2023-07-06T16:02:00Z"/>
          <w:lang w:val="es-ES"/>
        </w:rPr>
      </w:pPr>
      <w:moveFromRangeStart w:id="289" w:author="PATRICIA HERRERA" w:date="2023-07-06T16:02:00Z" w:name="move139551739"/>
      <w:moveFrom w:id="290" w:author="PATRICIA HERRERA" w:date="2023-07-06T16:02:00Z">
        <w:r w:rsidDel="00B04E0F">
          <w:rPr>
            <w:lang w:val="es-ES"/>
          </w:rPr>
          <w:t>De acuerdo a la reunión mantenida de manera presencial el día martes 04 de julio del presente año, entre mi persona en calidad de Directora Ejecutiva de la Unidad de la Unidad Ejecutora MAGAP-PRAT y su persona en calidad de alcalde del Cantón Antonio Ante, adjunto al presente la documentación correspondiente referente al convenio entre el GADM del cantón Antonio Ante y la Unidad Ejecutora MAGAP-PRAT.</w:t>
        </w:r>
        <w:r w:rsidR="001F7FAB" w:rsidRPr="00846B44" w:rsidDel="00B04E0F">
          <w:rPr>
            <w:lang w:val="es-ES"/>
          </w:rPr>
          <w:t xml:space="preserve"> </w:t>
        </w:r>
      </w:moveFrom>
    </w:p>
    <w:moveFromRangeEnd w:id="289"/>
    <w:p w14:paraId="22CAAB47" w14:textId="77777777" w:rsidR="001E1319" w:rsidDel="004A4957" w:rsidRDefault="001E1319" w:rsidP="001E1319">
      <w:pPr>
        <w:spacing w:after="0" w:line="240" w:lineRule="auto"/>
        <w:jc w:val="both"/>
        <w:rPr>
          <w:del w:id="291" w:author="PATRICIA HERRERA" w:date="2023-07-06T16:49:00Z"/>
          <w:rFonts w:cstheme="minorHAnsi"/>
          <w:b/>
          <w:lang w:val="es-ES"/>
        </w:rPr>
      </w:pPr>
    </w:p>
    <w:p w14:paraId="54198045" w14:textId="77777777" w:rsidR="001E1319" w:rsidDel="004A4957" w:rsidRDefault="001E1319" w:rsidP="001E1319">
      <w:pPr>
        <w:spacing w:after="0" w:line="240" w:lineRule="auto"/>
        <w:jc w:val="both"/>
        <w:rPr>
          <w:del w:id="292" w:author="PATRICIA HERRERA" w:date="2023-07-06T16:41:00Z"/>
          <w:rFonts w:cstheme="minorHAnsi"/>
          <w:lang w:val="es-ES"/>
        </w:rPr>
      </w:pPr>
      <w:del w:id="293" w:author="PATRICIA HERRERA" w:date="2023-07-06T16:41:00Z">
        <w:r w:rsidRPr="00AF7652" w:rsidDel="004A4957">
          <w:rPr>
            <w:rFonts w:cstheme="minorHAnsi"/>
            <w:lang w:val="es-ES"/>
          </w:rPr>
          <w:delText>Al</w:delText>
        </w:r>
        <w:r w:rsidDel="004A4957">
          <w:rPr>
            <w:rFonts w:cstheme="minorHAnsi"/>
            <w:b/>
            <w:lang w:val="es-ES"/>
          </w:rPr>
          <w:delText xml:space="preserve"> </w:delText>
        </w:r>
        <w:r w:rsidRPr="008432E3" w:rsidDel="004A4957">
          <w:rPr>
            <w:rFonts w:cstheme="minorHAnsi"/>
            <w:lang w:val="es-ES"/>
          </w:rPr>
          <w:delText xml:space="preserve">encontrarse la Unidad Ejecutora MAGAP-PRAT en un proceso de baja del Programa Sistema Nacional de Información y Gestión de Tierras Rurales e Infraestructura Tecnológica –SIGTIERRAS, el cual </w:delText>
        </w:r>
        <w:r w:rsidRPr="00A85D2A" w:rsidDel="004A4957">
          <w:rPr>
            <w:rFonts w:cstheme="minorHAnsi"/>
            <w:u w:val="single"/>
            <w:lang w:val="es-ES"/>
          </w:rPr>
          <w:delText>debe culminar el 31 de diciembre del año en curso</w:delText>
        </w:r>
        <w:r w:rsidRPr="008432E3" w:rsidDel="004A4957">
          <w:rPr>
            <w:rFonts w:cstheme="minorHAnsi"/>
            <w:lang w:val="es-ES"/>
          </w:rPr>
          <w:delText xml:space="preserve">, es necesario proceder con la terminación del convenio por </w:delText>
        </w:r>
        <w:r w:rsidDel="004A4957">
          <w:rPr>
            <w:rFonts w:cstheme="minorHAnsi"/>
            <w:lang w:val="es-ES"/>
          </w:rPr>
          <w:delText>cumplimiento del objeto para el cual fue suscrito.</w:delText>
        </w:r>
      </w:del>
    </w:p>
    <w:p w14:paraId="715AC578" w14:textId="77777777" w:rsidR="001E1319" w:rsidRPr="00846B44" w:rsidDel="004A4957" w:rsidRDefault="001E1319" w:rsidP="00AF7652">
      <w:pPr>
        <w:spacing w:after="0" w:line="240" w:lineRule="auto"/>
        <w:jc w:val="both"/>
        <w:rPr>
          <w:del w:id="294" w:author="PATRICIA HERRERA" w:date="2023-07-06T16:41:00Z"/>
          <w:lang w:val="es-ES"/>
        </w:rPr>
      </w:pPr>
    </w:p>
    <w:p w14:paraId="4256926A" w14:textId="77777777" w:rsidR="00AF7652" w:rsidDel="004A4957" w:rsidRDefault="00AF7652" w:rsidP="00AF7652">
      <w:pPr>
        <w:spacing w:after="0" w:line="240" w:lineRule="auto"/>
        <w:jc w:val="both"/>
        <w:rPr>
          <w:del w:id="295" w:author="PATRICIA HERRERA" w:date="2023-07-06T16:41:00Z"/>
          <w:lang w:val="es-ES"/>
        </w:rPr>
      </w:pPr>
      <w:del w:id="296" w:author="PATRICIA HERRERA" w:date="2023-07-06T16:41:00Z">
        <w:r w:rsidRPr="00FA6525" w:rsidDel="004A4957">
          <w:rPr>
            <w:b/>
            <w:lang w:val="es-ES"/>
          </w:rPr>
          <w:delText>Por lo expuesto</w:delText>
        </w:r>
        <w:r w:rsidDel="004A4957">
          <w:rPr>
            <w:lang w:val="es-ES"/>
          </w:rPr>
          <w:delText>, e</w:delText>
        </w:r>
        <w:r w:rsidRPr="00241132" w:rsidDel="004A4957">
          <w:rPr>
            <w:lang w:val="es-ES"/>
          </w:rPr>
          <w:delText xml:space="preserve">l valor pendiente de pago que por concepto de aporte </w:delText>
        </w:r>
        <w:r w:rsidDel="004A4957">
          <w:rPr>
            <w:lang w:val="es-ES"/>
          </w:rPr>
          <w:delText xml:space="preserve">le corresponde al Gobierno Municipal es de </w:delText>
        </w:r>
        <w:r w:rsidR="00FA6525" w:rsidDel="004A4957">
          <w:rPr>
            <w:lang w:val="es-ES"/>
          </w:rPr>
          <w:delText>USD 81.492,07</w:delText>
        </w:r>
        <w:r w:rsidDel="004A4957">
          <w:rPr>
            <w:lang w:val="es-ES"/>
          </w:rPr>
          <w:delText xml:space="preserve"> (ochenta </w:delText>
        </w:r>
        <w:r w:rsidR="00FA6525" w:rsidDel="004A4957">
          <w:rPr>
            <w:lang w:val="es-ES"/>
          </w:rPr>
          <w:delText xml:space="preserve">y un </w:delText>
        </w:r>
        <w:r w:rsidDel="004A4957">
          <w:rPr>
            <w:lang w:val="es-ES"/>
          </w:rPr>
          <w:delText xml:space="preserve">mil </w:delText>
        </w:r>
        <w:r w:rsidR="00FA6525" w:rsidDel="004A4957">
          <w:rPr>
            <w:lang w:val="es-ES"/>
          </w:rPr>
          <w:delText>cuatrocientos noventa y dos con</w:delText>
        </w:r>
        <w:r w:rsidDel="004A4957">
          <w:rPr>
            <w:lang w:val="es-ES"/>
          </w:rPr>
          <w:delText xml:space="preserve"> 70/100 dólares de los Estados Unidos de América), </w:delText>
        </w:r>
        <w:r w:rsidRPr="00241132" w:rsidDel="004A4957">
          <w:rPr>
            <w:lang w:val="es-ES"/>
          </w:rPr>
          <w:delText xml:space="preserve">valor que deberá ser transferido a la cuenta corriente No. 01121986 del Banco Central del Ecuador cuyo titular es la Unidad Ejecutora MAGPA-PRAT, con RUC </w:delText>
        </w:r>
        <w:r w:rsidDel="004A4957">
          <w:rPr>
            <w:lang w:val="es-ES"/>
          </w:rPr>
          <w:delText>No.</w:delText>
        </w:r>
        <w:r w:rsidRPr="00241132" w:rsidDel="004A4957">
          <w:rPr>
            <w:lang w:val="es-ES"/>
          </w:rPr>
          <w:delText xml:space="preserve"> 1768102970001, para proceder con la terminación por mutuo acuerdo del convenio</w:delText>
        </w:r>
        <w:r w:rsidR="00C51903" w:rsidDel="004A4957">
          <w:rPr>
            <w:lang w:val="es-ES"/>
          </w:rPr>
          <w:delText>,</w:delText>
        </w:r>
        <w:r w:rsidRPr="00241132" w:rsidDel="004A4957">
          <w:rPr>
            <w:lang w:val="es-ES"/>
          </w:rPr>
          <w:delText xml:space="preserve"> al encontrarse la Unidad Ejecutora MAGAP-PRAT en un proceso de baja del Programa Sistema Nacional de Información y Gestión de Tierras Rurales e Infraestructura Tecnológica –SIGTIERRAS, el cual debe culminar el 31 de diciembre del año en curso.</w:delText>
        </w:r>
      </w:del>
    </w:p>
    <w:p w14:paraId="0E3BD63C" w14:textId="77777777" w:rsidR="00AF7652" w:rsidRPr="00241132" w:rsidRDefault="00AF7652" w:rsidP="00AF7652">
      <w:pPr>
        <w:spacing w:after="0" w:line="240" w:lineRule="auto"/>
        <w:jc w:val="both"/>
        <w:rPr>
          <w:lang w:val="es-ES"/>
        </w:rPr>
      </w:pPr>
    </w:p>
    <w:p w14:paraId="28967A97" w14:textId="77777777" w:rsidR="00AF7652" w:rsidRPr="0032604E" w:rsidDel="004A4957" w:rsidRDefault="00AF7652" w:rsidP="00AF7652">
      <w:pPr>
        <w:spacing w:after="0" w:line="240" w:lineRule="auto"/>
        <w:jc w:val="both"/>
        <w:rPr>
          <w:moveFrom w:id="297" w:author="PATRICIA HERRERA" w:date="2023-07-06T16:42:00Z"/>
          <w:lang w:val="es-ES"/>
        </w:rPr>
      </w:pPr>
      <w:moveFromRangeStart w:id="298" w:author="PATRICIA HERRERA" w:date="2023-07-06T16:42:00Z" w:name="move139554151"/>
      <w:moveFrom w:id="299" w:author="PATRICIA HERRERA" w:date="2023-07-06T16:42:00Z">
        <w:r w:rsidRPr="00266798" w:rsidDel="004A4957">
          <w:rPr>
            <w:lang w:val="es-ES"/>
          </w:rPr>
          <w:lastRenderedPageBreak/>
          <w:t xml:space="preserve">Al efecto, se servirá </w:t>
        </w:r>
        <w:r w:rsidRPr="006C64CB" w:rsidDel="004A4957">
          <w:rPr>
            <w:b/>
            <w:lang w:val="es-ES"/>
          </w:rPr>
          <w:t xml:space="preserve">designar un administrador </w:t>
        </w:r>
        <w:r w:rsidRPr="00266798" w:rsidDel="004A4957">
          <w:rPr>
            <w:lang w:val="es-ES"/>
          </w:rPr>
          <w:t>o responsable de la ejecución del convenio,</w:t>
        </w:r>
        <w:r w:rsidRPr="0032604E" w:rsidDel="004A4957">
          <w:rPr>
            <w:lang w:val="es-ES"/>
          </w:rPr>
          <w:t xml:space="preserve"> quien deberá emitir el informe para proceder con la terminación del convenio y posterior suscripción del acta correspondiente entre las partes, solicitando se comunique a la unidad a mi cargo del pa</w:t>
        </w:r>
        <w:r w:rsidDel="004A4957">
          <w:rPr>
            <w:lang w:val="es-ES"/>
          </w:rPr>
          <w:t>rticular a fin de coordinar las acciones que correspondan.</w:t>
        </w:r>
      </w:moveFrom>
    </w:p>
    <w:p w14:paraId="2FE9AE93" w14:textId="77777777" w:rsidR="006C3CD9" w:rsidRPr="008432E3" w:rsidDel="004A4957" w:rsidRDefault="006C3CD9" w:rsidP="006C3CD9">
      <w:pPr>
        <w:spacing w:after="0" w:line="240" w:lineRule="auto"/>
        <w:jc w:val="both"/>
        <w:rPr>
          <w:moveFrom w:id="300" w:author="PATRICIA HERRERA" w:date="2023-07-06T16:42:00Z"/>
          <w:rFonts w:cstheme="minorHAnsi"/>
          <w:lang w:val="es-ES"/>
        </w:rPr>
      </w:pPr>
    </w:p>
    <w:moveFromRangeEnd w:id="298"/>
    <w:p w14:paraId="32DB0E53" w14:textId="77777777" w:rsidR="006C3CD9" w:rsidRPr="008432E3" w:rsidDel="004A4957" w:rsidRDefault="006C3CD9" w:rsidP="006C3CD9">
      <w:pPr>
        <w:spacing w:after="0" w:line="240" w:lineRule="auto"/>
        <w:jc w:val="both"/>
        <w:rPr>
          <w:del w:id="301" w:author="PATRICIA HERRERA" w:date="2023-07-06T16:45:00Z"/>
          <w:rFonts w:cstheme="minorHAnsi"/>
          <w:lang w:val="es-ES"/>
        </w:rPr>
      </w:pPr>
      <w:del w:id="302" w:author="PATRICIA HERRERA" w:date="2023-07-06T16:45:00Z">
        <w:r w:rsidRPr="008432E3" w:rsidDel="004A4957">
          <w:rPr>
            <w:rFonts w:cstheme="minorHAnsi"/>
            <w:lang w:val="es-ES"/>
          </w:rPr>
          <w:delText>Es importante mencionar, que el Ministerio de Agricultura y Ganadería será quien asuma la responsabilidad del funcionamiento del SINAT, en caso de que el gobierno municipal requiera contar con dicho sistema.</w:delText>
        </w:r>
      </w:del>
    </w:p>
    <w:p w14:paraId="18C16696" w14:textId="77777777" w:rsidR="006C3CD9" w:rsidRPr="008432E3" w:rsidDel="004A4957" w:rsidRDefault="006C3CD9" w:rsidP="006C3CD9">
      <w:pPr>
        <w:spacing w:after="0" w:line="240" w:lineRule="auto"/>
        <w:jc w:val="both"/>
        <w:rPr>
          <w:del w:id="303" w:author="PATRICIA HERRERA" w:date="2023-07-06T16:45:00Z"/>
          <w:rFonts w:cstheme="minorHAnsi"/>
          <w:lang w:val="es-ES"/>
        </w:rPr>
      </w:pPr>
    </w:p>
    <w:p w14:paraId="4E895990" w14:textId="77777777" w:rsidR="006C3CD9" w:rsidRPr="008432E3" w:rsidDel="004A4957" w:rsidRDefault="006C3CD9" w:rsidP="006C3CD9">
      <w:pPr>
        <w:spacing w:after="0" w:line="240" w:lineRule="auto"/>
        <w:jc w:val="both"/>
        <w:rPr>
          <w:del w:id="304" w:author="PATRICIA HERRERA" w:date="2023-07-06T16:45:00Z"/>
          <w:rFonts w:cstheme="minorHAnsi"/>
          <w:lang w:val="es-ES"/>
        </w:rPr>
      </w:pPr>
      <w:del w:id="305" w:author="PATRICIA HERRERA" w:date="2023-07-06T16:45:00Z">
        <w:r w:rsidRPr="00676A62" w:rsidDel="004A4957">
          <w:rPr>
            <w:rFonts w:cstheme="minorHAnsi"/>
            <w:highlight w:val="yellow"/>
            <w:lang w:val="es-ES"/>
          </w:rPr>
          <w:delText xml:space="preserve">Las comunicaciones entre administradores se las realizará a través del correo electrónico: </w:delText>
        </w:r>
        <w:r w:rsidR="009709F5" w:rsidDel="004A4957">
          <w:fldChar w:fldCharType="begin"/>
        </w:r>
        <w:r w:rsidR="009709F5" w:rsidDel="004A4957">
          <w:delInstrText xml:space="preserve"> HYPERLINK "mailto:dsanchez@mag.gob.ec" </w:delInstrText>
        </w:r>
        <w:r w:rsidR="009709F5" w:rsidDel="004A4957">
          <w:fldChar w:fldCharType="separate"/>
        </w:r>
        <w:r w:rsidRPr="00676A62" w:rsidDel="004A4957">
          <w:rPr>
            <w:rStyle w:val="Hyperlink"/>
            <w:rFonts w:cstheme="minorHAnsi"/>
            <w:highlight w:val="yellow"/>
            <w:lang w:val="es-ES"/>
          </w:rPr>
          <w:delText>dsanchez@mag.gob.ec</w:delText>
        </w:r>
        <w:r w:rsidR="009709F5" w:rsidDel="004A4957">
          <w:rPr>
            <w:rStyle w:val="Hyperlink"/>
            <w:rFonts w:cstheme="minorHAnsi"/>
            <w:highlight w:val="yellow"/>
            <w:lang w:val="es-ES"/>
          </w:rPr>
          <w:fldChar w:fldCharType="end"/>
        </w:r>
        <w:r w:rsidRPr="00676A62" w:rsidDel="004A4957">
          <w:rPr>
            <w:rFonts w:cstheme="minorHAnsi"/>
            <w:highlight w:val="yellow"/>
            <w:lang w:val="es-ES"/>
          </w:rPr>
          <w:delText xml:space="preserve"> del administrador del convenio o al número celular ……………………</w:delText>
        </w:r>
      </w:del>
    </w:p>
    <w:p w14:paraId="063DD7B0" w14:textId="77777777" w:rsidR="006C3CD9" w:rsidRPr="008432E3" w:rsidDel="004A4957" w:rsidRDefault="006C3CD9" w:rsidP="006C3CD9">
      <w:pPr>
        <w:spacing w:after="0" w:line="240" w:lineRule="auto"/>
        <w:jc w:val="both"/>
        <w:rPr>
          <w:del w:id="306" w:author="PATRICIA HERRERA" w:date="2023-07-06T16:46:00Z"/>
          <w:rFonts w:cstheme="minorHAnsi"/>
          <w:lang w:val="es-ES"/>
        </w:rPr>
      </w:pPr>
    </w:p>
    <w:p w14:paraId="0D881D68" w14:textId="77777777" w:rsidR="006C3CD9" w:rsidRPr="008432E3" w:rsidDel="004A4957" w:rsidRDefault="006C3CD9" w:rsidP="006C3CD9">
      <w:pPr>
        <w:spacing w:after="0" w:line="240" w:lineRule="auto"/>
        <w:jc w:val="both"/>
        <w:rPr>
          <w:del w:id="307" w:author="PATRICIA HERRERA" w:date="2023-07-06T16:46:00Z"/>
          <w:rFonts w:cstheme="minorHAnsi"/>
          <w:lang w:val="es-ES"/>
        </w:rPr>
      </w:pPr>
      <w:del w:id="308" w:author="PATRICIA HERRERA" w:date="2023-07-06T16:46:00Z">
        <w:r w:rsidRPr="008432E3" w:rsidDel="004A4957">
          <w:rPr>
            <w:rFonts w:cstheme="minorHAnsi"/>
            <w:lang w:val="es-ES"/>
          </w:rPr>
          <w:delText>Hago propicia la oportunidad para expresar mi sentimiento de consideración y estima.</w:delText>
        </w:r>
      </w:del>
    </w:p>
    <w:p w14:paraId="39DCE78A" w14:textId="77777777" w:rsidR="006C3CD9" w:rsidRPr="0032604E" w:rsidDel="004A4957" w:rsidRDefault="006C3CD9" w:rsidP="006C3CD9">
      <w:pPr>
        <w:jc w:val="both"/>
        <w:rPr>
          <w:del w:id="309" w:author="PATRICIA HERRERA" w:date="2023-07-06T16:46:00Z"/>
          <w:lang w:val="es-ES"/>
        </w:rPr>
      </w:pPr>
      <w:del w:id="310" w:author="PATRICIA HERRERA" w:date="2023-07-06T16:46:00Z">
        <w:r w:rsidRPr="0032604E" w:rsidDel="004A4957">
          <w:rPr>
            <w:lang w:val="es-ES"/>
          </w:rPr>
          <w:br/>
          <w:delText>Por su gentil atención al presente, me suscribo con un cordial saludo.</w:delText>
        </w:r>
      </w:del>
    </w:p>
    <w:p w14:paraId="6AAB5AEB" w14:textId="77777777" w:rsidR="006C3CD9" w:rsidRPr="0032604E" w:rsidRDefault="006C3CD9" w:rsidP="006C3CD9">
      <w:pPr>
        <w:spacing w:after="0" w:line="240" w:lineRule="auto"/>
        <w:jc w:val="both"/>
      </w:pPr>
    </w:p>
    <w:p w14:paraId="4ACBD5A4" w14:textId="77777777" w:rsidR="006C3CD9" w:rsidRPr="005828FE" w:rsidRDefault="006C3CD9" w:rsidP="006C3CD9">
      <w:pPr>
        <w:rPr>
          <w:lang w:val="es-ES"/>
        </w:rPr>
      </w:pPr>
      <w:r>
        <w:rPr>
          <w:lang w:val="es-ES"/>
        </w:rPr>
        <w:t>Atentamente,</w:t>
      </w:r>
    </w:p>
    <w:p w14:paraId="08CFE07B" w14:textId="77777777" w:rsidR="006C3CD9" w:rsidRPr="005828FE" w:rsidRDefault="006C3CD9" w:rsidP="006C3CD9">
      <w:pPr>
        <w:rPr>
          <w:lang w:val="es-ES"/>
        </w:rPr>
      </w:pPr>
      <w:r w:rsidRPr="005828FE">
        <w:rPr>
          <w:lang w:val="es-ES"/>
        </w:rPr>
        <w:t>Paola Once</w:t>
      </w:r>
    </w:p>
    <w:p w14:paraId="29E37161" w14:textId="77777777" w:rsidR="0062680D" w:rsidRDefault="0062680D" w:rsidP="004578BC">
      <w:pPr>
        <w:rPr>
          <w:lang w:val="es-ES"/>
        </w:rPr>
      </w:pPr>
    </w:p>
    <w:p w14:paraId="15814D8A" w14:textId="6939753A" w:rsidR="00214237" w:rsidDel="00E2519B" w:rsidRDefault="00214237" w:rsidP="004578BC">
      <w:pPr>
        <w:rPr>
          <w:del w:id="311" w:author="User" w:date="2023-07-07T09:27:00Z"/>
          <w:lang w:val="es-ES"/>
        </w:rPr>
      </w:pPr>
    </w:p>
    <w:p w14:paraId="1C885C8F" w14:textId="5C533245" w:rsidR="00214237" w:rsidDel="00E2519B" w:rsidRDefault="00214237" w:rsidP="004578BC">
      <w:pPr>
        <w:rPr>
          <w:del w:id="312" w:author="User" w:date="2023-07-07T09:27:00Z"/>
          <w:lang w:val="es-ES"/>
        </w:rPr>
      </w:pPr>
    </w:p>
    <w:p w14:paraId="3653A0FB" w14:textId="7EBC7919" w:rsidR="00214237" w:rsidDel="00E2519B" w:rsidRDefault="00214237" w:rsidP="004578BC">
      <w:pPr>
        <w:rPr>
          <w:del w:id="313" w:author="User" w:date="2023-07-07T09:27:00Z"/>
          <w:lang w:val="es-ES"/>
        </w:rPr>
      </w:pPr>
    </w:p>
    <w:p w14:paraId="41539E84" w14:textId="1F7EB3D6" w:rsidR="00214237" w:rsidDel="00E2519B" w:rsidRDefault="00214237" w:rsidP="004578BC">
      <w:pPr>
        <w:rPr>
          <w:del w:id="314" w:author="User" w:date="2023-07-07T09:27:00Z"/>
          <w:lang w:val="es-ES"/>
        </w:rPr>
      </w:pPr>
    </w:p>
    <w:p w14:paraId="3FF505EB" w14:textId="5AC5E70A" w:rsidR="00214237" w:rsidDel="00E2519B" w:rsidRDefault="00214237" w:rsidP="004578BC">
      <w:pPr>
        <w:rPr>
          <w:del w:id="315" w:author="User" w:date="2023-07-07T09:27:00Z"/>
          <w:lang w:val="es-ES"/>
        </w:rPr>
      </w:pPr>
    </w:p>
    <w:p w14:paraId="35F0EBA7" w14:textId="753D63B7" w:rsidR="00214237" w:rsidDel="00E2519B" w:rsidRDefault="00214237" w:rsidP="004578BC">
      <w:pPr>
        <w:rPr>
          <w:del w:id="316" w:author="User" w:date="2023-07-07T09:27:00Z"/>
          <w:lang w:val="es-ES"/>
        </w:rPr>
      </w:pPr>
    </w:p>
    <w:p w14:paraId="768D32FE" w14:textId="4F2751B3" w:rsidR="00214237" w:rsidDel="00E2519B" w:rsidRDefault="00214237" w:rsidP="004578BC">
      <w:pPr>
        <w:rPr>
          <w:del w:id="317" w:author="User" w:date="2023-07-07T09:27:00Z"/>
          <w:lang w:val="es-ES"/>
        </w:rPr>
      </w:pPr>
    </w:p>
    <w:p w14:paraId="21EA257F" w14:textId="3276215C" w:rsidR="00214237" w:rsidDel="00E2519B" w:rsidRDefault="00214237" w:rsidP="004578BC">
      <w:pPr>
        <w:rPr>
          <w:del w:id="318" w:author="User" w:date="2023-07-07T09:27:00Z"/>
          <w:lang w:val="es-ES"/>
        </w:rPr>
      </w:pPr>
    </w:p>
    <w:p w14:paraId="2EAD5048" w14:textId="78EA9E62" w:rsidR="00214237" w:rsidDel="00E2519B" w:rsidRDefault="00214237" w:rsidP="004578BC">
      <w:pPr>
        <w:rPr>
          <w:del w:id="319" w:author="User" w:date="2023-07-07T09:27:00Z"/>
          <w:lang w:val="es-ES"/>
        </w:rPr>
      </w:pPr>
    </w:p>
    <w:p w14:paraId="49ED9726" w14:textId="5BCB1F3E" w:rsidR="00214237" w:rsidDel="00E2519B" w:rsidRDefault="00214237" w:rsidP="004578BC">
      <w:pPr>
        <w:rPr>
          <w:del w:id="320" w:author="User" w:date="2023-07-07T09:27:00Z"/>
          <w:lang w:val="es-ES"/>
        </w:rPr>
      </w:pPr>
    </w:p>
    <w:p w14:paraId="3ACC611A" w14:textId="1A7A814A" w:rsidR="00214237" w:rsidDel="00E2519B" w:rsidRDefault="00214237" w:rsidP="004578BC">
      <w:pPr>
        <w:rPr>
          <w:del w:id="321" w:author="User" w:date="2023-07-07T09:27:00Z"/>
          <w:lang w:val="es-ES"/>
        </w:rPr>
      </w:pPr>
    </w:p>
    <w:p w14:paraId="4DB5E32F" w14:textId="68BEBFB5" w:rsidR="00214237" w:rsidDel="00E2519B" w:rsidRDefault="00214237" w:rsidP="004578BC">
      <w:pPr>
        <w:rPr>
          <w:del w:id="322" w:author="User" w:date="2023-07-07T09:27:00Z"/>
          <w:lang w:val="es-ES"/>
        </w:rPr>
      </w:pPr>
    </w:p>
    <w:p w14:paraId="55D95984" w14:textId="78CD7C0F" w:rsidR="00214237" w:rsidDel="00E2519B" w:rsidRDefault="00214237" w:rsidP="004578BC">
      <w:pPr>
        <w:rPr>
          <w:del w:id="323" w:author="User" w:date="2023-07-07T09:27:00Z"/>
          <w:lang w:val="es-ES"/>
        </w:rPr>
      </w:pPr>
    </w:p>
    <w:p w14:paraId="0E4BF5D2" w14:textId="7E1D4E92" w:rsidR="00214237" w:rsidDel="00E2519B" w:rsidRDefault="00214237" w:rsidP="004578BC">
      <w:pPr>
        <w:rPr>
          <w:del w:id="324" w:author="User" w:date="2023-07-07T09:27:00Z"/>
          <w:lang w:val="es-ES"/>
        </w:rPr>
      </w:pPr>
    </w:p>
    <w:p w14:paraId="13223D1A" w14:textId="455C3272" w:rsidR="00214237" w:rsidDel="00E2519B" w:rsidRDefault="00214237" w:rsidP="004578BC">
      <w:pPr>
        <w:rPr>
          <w:del w:id="325" w:author="User" w:date="2023-07-07T09:27:00Z"/>
          <w:lang w:val="es-ES"/>
        </w:rPr>
      </w:pPr>
    </w:p>
    <w:p w14:paraId="238ED0AF" w14:textId="7D081F8B" w:rsidR="00214237" w:rsidDel="00E2519B" w:rsidRDefault="00214237" w:rsidP="004578BC">
      <w:pPr>
        <w:rPr>
          <w:del w:id="326" w:author="User" w:date="2023-07-07T09:27:00Z"/>
          <w:lang w:val="es-ES"/>
        </w:rPr>
      </w:pPr>
    </w:p>
    <w:p w14:paraId="38E892EE" w14:textId="3BAF196C" w:rsidR="00214237" w:rsidDel="00E2519B" w:rsidRDefault="00214237" w:rsidP="004578BC">
      <w:pPr>
        <w:rPr>
          <w:del w:id="327" w:author="User" w:date="2023-07-07T09:27:00Z"/>
          <w:lang w:val="es-ES"/>
        </w:rPr>
      </w:pPr>
    </w:p>
    <w:p w14:paraId="4D5987A1" w14:textId="476F1CE0" w:rsidR="00E31489" w:rsidDel="00E2519B" w:rsidRDefault="00E31489" w:rsidP="004578BC">
      <w:pPr>
        <w:rPr>
          <w:del w:id="328" w:author="User" w:date="2023-07-07T09:27:00Z"/>
          <w:lang w:val="es-ES"/>
        </w:rPr>
      </w:pPr>
    </w:p>
    <w:p w14:paraId="7EB51D27" w14:textId="0CB392A6" w:rsidR="00214237" w:rsidDel="00E2519B" w:rsidRDefault="00214237" w:rsidP="004578BC">
      <w:pPr>
        <w:rPr>
          <w:del w:id="329" w:author="User" w:date="2023-07-07T09:27:00Z"/>
          <w:lang w:val="es-ES"/>
        </w:rPr>
      </w:pPr>
    </w:p>
    <w:p w14:paraId="052C5011" w14:textId="600D928A" w:rsidR="00214237" w:rsidDel="00E2519B" w:rsidRDefault="00214237" w:rsidP="004578BC">
      <w:pPr>
        <w:rPr>
          <w:del w:id="330" w:author="User" w:date="2023-07-07T09:27:00Z"/>
          <w:lang w:val="es-ES"/>
        </w:rPr>
      </w:pPr>
    </w:p>
    <w:p w14:paraId="10084910" w14:textId="03BBA6BB" w:rsidR="00214237" w:rsidDel="00E2519B" w:rsidRDefault="00214237" w:rsidP="004578BC">
      <w:pPr>
        <w:rPr>
          <w:del w:id="331" w:author="User" w:date="2023-07-07T09:27:00Z"/>
          <w:lang w:val="es-ES"/>
        </w:rPr>
      </w:pPr>
    </w:p>
    <w:p w14:paraId="28E796B9" w14:textId="50F80B4E" w:rsidR="00214237" w:rsidDel="00E2519B" w:rsidRDefault="00214237" w:rsidP="004578BC">
      <w:pPr>
        <w:rPr>
          <w:del w:id="332" w:author="User" w:date="2023-07-07T09:27:00Z"/>
          <w:lang w:val="es-ES"/>
        </w:rPr>
      </w:pPr>
    </w:p>
    <w:p w14:paraId="578DFB9E" w14:textId="56D69217" w:rsidR="00214237" w:rsidDel="00E2519B" w:rsidRDefault="00214237" w:rsidP="004578BC">
      <w:pPr>
        <w:rPr>
          <w:del w:id="333" w:author="User" w:date="2023-07-07T09:27:00Z"/>
          <w:lang w:val="es-ES"/>
        </w:rPr>
      </w:pPr>
    </w:p>
    <w:p w14:paraId="7CFAB004" w14:textId="00AF65A2" w:rsidR="00214237" w:rsidDel="00E2519B" w:rsidRDefault="00214237" w:rsidP="004578BC">
      <w:pPr>
        <w:rPr>
          <w:del w:id="334" w:author="User" w:date="2023-07-07T09:27:00Z"/>
          <w:lang w:val="es-ES"/>
        </w:rPr>
      </w:pPr>
    </w:p>
    <w:p w14:paraId="383F7E91" w14:textId="77777777" w:rsidR="00214237" w:rsidRPr="00214237" w:rsidRDefault="00214237" w:rsidP="004578BC">
      <w:pPr>
        <w:rPr>
          <w:lang w:val="es-ES"/>
        </w:rPr>
      </w:pPr>
    </w:p>
    <w:sectPr w:rsidR="00214237" w:rsidRPr="00214237" w:rsidSect="00214237">
      <w:headerReference w:type="default" r:id="rId8"/>
      <w:footerReference w:type="default" r:id="rId9"/>
      <w:pgSz w:w="11900" w:h="16840"/>
      <w:pgMar w:top="2234" w:right="1128" w:bottom="2166" w:left="1985" w:header="0" w:footer="217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49E671" w14:textId="77777777" w:rsidR="00134877" w:rsidRDefault="00134877">
      <w:pPr>
        <w:spacing w:after="0" w:line="240" w:lineRule="auto"/>
      </w:pPr>
      <w:r>
        <w:separator/>
      </w:r>
    </w:p>
  </w:endnote>
  <w:endnote w:type="continuationSeparator" w:id="0">
    <w:p w14:paraId="6D193164" w14:textId="77777777" w:rsidR="00134877" w:rsidRDefault="001348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24992" w14:textId="77777777" w:rsidR="008C3FDF" w:rsidRPr="004A4957" w:rsidRDefault="004A4957" w:rsidP="004C35C3">
    <w:pPr>
      <w:pStyle w:val="Footer"/>
      <w:tabs>
        <w:tab w:val="clear" w:pos="8504"/>
      </w:tabs>
      <w:ind w:left="-1985"/>
      <w:rPr>
        <w:lang w:val="es-ES"/>
        <w:rPrChange w:id="335" w:author="PATRICIA HERRERA" w:date="2023-07-06T16:43:00Z">
          <w:rPr/>
        </w:rPrChange>
      </w:rPr>
    </w:pPr>
    <w:proofErr w:type="spellStart"/>
    <w:ins w:id="336" w:author="PATRICIA HERRERA" w:date="2023-07-06T16:43:00Z">
      <w:r>
        <w:rPr>
          <w:lang w:val="es-ES"/>
        </w:rPr>
        <w:t>desi</w:t>
      </w:r>
    </w:ins>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3E6D4A" w14:textId="77777777" w:rsidR="00134877" w:rsidRDefault="00134877">
      <w:pPr>
        <w:spacing w:after="0" w:line="240" w:lineRule="auto"/>
      </w:pPr>
      <w:r>
        <w:separator/>
      </w:r>
    </w:p>
  </w:footnote>
  <w:footnote w:type="continuationSeparator" w:id="0">
    <w:p w14:paraId="7E16EE74" w14:textId="77777777" w:rsidR="00134877" w:rsidRDefault="001348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8CB0D" w14:textId="77777777" w:rsidR="008C3FDF" w:rsidRDefault="009D098A" w:rsidP="005B587A">
    <w:pPr>
      <w:pStyle w:val="Header"/>
      <w:tabs>
        <w:tab w:val="clear" w:pos="8504"/>
        <w:tab w:val="right" w:pos="8498"/>
      </w:tabs>
      <w:ind w:left="-1985"/>
    </w:pPr>
    <w:r>
      <w:rPr>
        <w:noProof/>
        <w:lang w:val="es-EC" w:eastAsia="es-EC"/>
      </w:rPr>
      <w:drawing>
        <wp:anchor distT="0" distB="0" distL="114300" distR="114300" simplePos="0" relativeHeight="251658240" behindDoc="1" locked="0" layoutInCell="1" allowOverlap="1" wp14:anchorId="7501A07A" wp14:editId="5A766DEB">
          <wp:simplePos x="0" y="0"/>
          <wp:positionH relativeFrom="column">
            <wp:posOffset>-1260475</wp:posOffset>
          </wp:positionH>
          <wp:positionV relativeFrom="paragraph">
            <wp:posOffset>0</wp:posOffset>
          </wp:positionV>
          <wp:extent cx="7547350" cy="10680451"/>
          <wp:effectExtent l="0" t="0" r="0" b="63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h.png"/>
                  <pic:cNvPicPr/>
                </pic:nvPicPr>
                <pic:blipFill>
                  <a:blip r:embed="rId1">
                    <a:extLst>
                      <a:ext uri="{28A0092B-C50C-407E-A947-70E740481C1C}">
                        <a14:useLocalDpi xmlns:a14="http://schemas.microsoft.com/office/drawing/2010/main" val="0"/>
                      </a:ext>
                    </a:extLst>
                  </a:blip>
                  <a:stretch>
                    <a:fillRect/>
                  </a:stretch>
                </pic:blipFill>
                <pic:spPr>
                  <a:xfrm>
                    <a:off x="0" y="0"/>
                    <a:ext cx="7547350" cy="1068045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A17421"/>
    <w:multiLevelType w:val="multilevel"/>
    <w:tmpl w:val="EC10C854"/>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24EB0263"/>
    <w:multiLevelType w:val="hybridMultilevel"/>
    <w:tmpl w:val="700026EC"/>
    <w:lvl w:ilvl="0" w:tplc="70722BEC">
      <w:numFmt w:val="bullet"/>
      <w:lvlText w:val="-"/>
      <w:lvlJc w:val="left"/>
      <w:pPr>
        <w:ind w:left="405" w:hanging="360"/>
      </w:pPr>
      <w:rPr>
        <w:rFonts w:ascii="Calibri" w:eastAsiaTheme="minorHAnsi" w:hAnsi="Calibri" w:cs="Calibri" w:hint="default"/>
      </w:rPr>
    </w:lvl>
    <w:lvl w:ilvl="1" w:tplc="300A0003" w:tentative="1">
      <w:start w:val="1"/>
      <w:numFmt w:val="bullet"/>
      <w:lvlText w:val="o"/>
      <w:lvlJc w:val="left"/>
      <w:pPr>
        <w:ind w:left="1125" w:hanging="360"/>
      </w:pPr>
      <w:rPr>
        <w:rFonts w:ascii="Courier New" w:hAnsi="Courier New" w:cs="Courier New" w:hint="default"/>
      </w:rPr>
    </w:lvl>
    <w:lvl w:ilvl="2" w:tplc="300A0005" w:tentative="1">
      <w:start w:val="1"/>
      <w:numFmt w:val="bullet"/>
      <w:lvlText w:val=""/>
      <w:lvlJc w:val="left"/>
      <w:pPr>
        <w:ind w:left="1845" w:hanging="360"/>
      </w:pPr>
      <w:rPr>
        <w:rFonts w:ascii="Wingdings" w:hAnsi="Wingdings" w:hint="default"/>
      </w:rPr>
    </w:lvl>
    <w:lvl w:ilvl="3" w:tplc="300A0001" w:tentative="1">
      <w:start w:val="1"/>
      <w:numFmt w:val="bullet"/>
      <w:lvlText w:val=""/>
      <w:lvlJc w:val="left"/>
      <w:pPr>
        <w:ind w:left="2565" w:hanging="360"/>
      </w:pPr>
      <w:rPr>
        <w:rFonts w:ascii="Symbol" w:hAnsi="Symbol" w:hint="default"/>
      </w:rPr>
    </w:lvl>
    <w:lvl w:ilvl="4" w:tplc="300A0003" w:tentative="1">
      <w:start w:val="1"/>
      <w:numFmt w:val="bullet"/>
      <w:lvlText w:val="o"/>
      <w:lvlJc w:val="left"/>
      <w:pPr>
        <w:ind w:left="3285" w:hanging="360"/>
      </w:pPr>
      <w:rPr>
        <w:rFonts w:ascii="Courier New" w:hAnsi="Courier New" w:cs="Courier New" w:hint="default"/>
      </w:rPr>
    </w:lvl>
    <w:lvl w:ilvl="5" w:tplc="300A0005" w:tentative="1">
      <w:start w:val="1"/>
      <w:numFmt w:val="bullet"/>
      <w:lvlText w:val=""/>
      <w:lvlJc w:val="left"/>
      <w:pPr>
        <w:ind w:left="4005" w:hanging="360"/>
      </w:pPr>
      <w:rPr>
        <w:rFonts w:ascii="Wingdings" w:hAnsi="Wingdings" w:hint="default"/>
      </w:rPr>
    </w:lvl>
    <w:lvl w:ilvl="6" w:tplc="300A0001" w:tentative="1">
      <w:start w:val="1"/>
      <w:numFmt w:val="bullet"/>
      <w:lvlText w:val=""/>
      <w:lvlJc w:val="left"/>
      <w:pPr>
        <w:ind w:left="4725" w:hanging="360"/>
      </w:pPr>
      <w:rPr>
        <w:rFonts w:ascii="Symbol" w:hAnsi="Symbol" w:hint="default"/>
      </w:rPr>
    </w:lvl>
    <w:lvl w:ilvl="7" w:tplc="300A0003" w:tentative="1">
      <w:start w:val="1"/>
      <w:numFmt w:val="bullet"/>
      <w:lvlText w:val="o"/>
      <w:lvlJc w:val="left"/>
      <w:pPr>
        <w:ind w:left="5445" w:hanging="360"/>
      </w:pPr>
      <w:rPr>
        <w:rFonts w:ascii="Courier New" w:hAnsi="Courier New" w:cs="Courier New" w:hint="default"/>
      </w:rPr>
    </w:lvl>
    <w:lvl w:ilvl="8" w:tplc="300A0005" w:tentative="1">
      <w:start w:val="1"/>
      <w:numFmt w:val="bullet"/>
      <w:lvlText w:val=""/>
      <w:lvlJc w:val="left"/>
      <w:pPr>
        <w:ind w:left="6165" w:hanging="360"/>
      </w:pPr>
      <w:rPr>
        <w:rFonts w:ascii="Wingdings" w:hAnsi="Wingdings" w:hint="default"/>
      </w:rPr>
    </w:lvl>
  </w:abstractNum>
  <w:abstractNum w:abstractNumId="2" w15:restartNumberingAfterBreak="0">
    <w:nsid w:val="6E6D1EF2"/>
    <w:multiLevelType w:val="multilevel"/>
    <w:tmpl w:val="E2E289B6"/>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77F24DDE"/>
    <w:multiLevelType w:val="hybridMultilevel"/>
    <w:tmpl w:val="7A3E0FF6"/>
    <w:lvl w:ilvl="0" w:tplc="D48EFEEE">
      <w:start w:val="5"/>
      <w:numFmt w:val="bullet"/>
      <w:lvlText w:val="-"/>
      <w:lvlJc w:val="left"/>
      <w:pPr>
        <w:ind w:left="720" w:hanging="360"/>
      </w:pPr>
      <w:rPr>
        <w:rFonts w:ascii="Times New Roman" w:eastAsia="Montserrat" w:hAnsi="Times New Roman" w:cs="Times New Roman"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 w15:restartNumberingAfterBreak="0">
    <w:nsid w:val="79895AF1"/>
    <w:multiLevelType w:val="multilevel"/>
    <w:tmpl w:val="1FD8005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905607952">
    <w:abstractNumId w:val="0"/>
  </w:num>
  <w:num w:numId="2" w16cid:durableId="314577651">
    <w:abstractNumId w:val="2"/>
  </w:num>
  <w:num w:numId="3" w16cid:durableId="1856528925">
    <w:abstractNumId w:val="4"/>
  </w:num>
  <w:num w:numId="4" w16cid:durableId="1844858070">
    <w:abstractNumId w:val="3"/>
  </w:num>
  <w:num w:numId="5" w16cid:durableId="1637836034">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ATRICIA HERRERA">
    <w15:presenceInfo w15:providerId="None" w15:userId="PATRICIA HERRERA"/>
  </w15:person>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680D"/>
    <w:rsid w:val="00010534"/>
    <w:rsid w:val="00077D3A"/>
    <w:rsid w:val="00084B79"/>
    <w:rsid w:val="000B6207"/>
    <w:rsid w:val="000C7D93"/>
    <w:rsid w:val="000D4E2D"/>
    <w:rsid w:val="000E6F09"/>
    <w:rsid w:val="000F6C3F"/>
    <w:rsid w:val="00134877"/>
    <w:rsid w:val="0018298E"/>
    <w:rsid w:val="00190572"/>
    <w:rsid w:val="001D6123"/>
    <w:rsid w:val="001D6513"/>
    <w:rsid w:val="001E1319"/>
    <w:rsid w:val="001F46DF"/>
    <w:rsid w:val="001F7FAB"/>
    <w:rsid w:val="00214237"/>
    <w:rsid w:val="00243125"/>
    <w:rsid w:val="00246B91"/>
    <w:rsid w:val="002908E8"/>
    <w:rsid w:val="002A38E1"/>
    <w:rsid w:val="00302A7C"/>
    <w:rsid w:val="00336F6D"/>
    <w:rsid w:val="00341882"/>
    <w:rsid w:val="00365FDE"/>
    <w:rsid w:val="00372AD0"/>
    <w:rsid w:val="00381F76"/>
    <w:rsid w:val="003912C6"/>
    <w:rsid w:val="003B2B0B"/>
    <w:rsid w:val="003D1A1C"/>
    <w:rsid w:val="003F28A8"/>
    <w:rsid w:val="00453C6C"/>
    <w:rsid w:val="00454FAE"/>
    <w:rsid w:val="004578BC"/>
    <w:rsid w:val="0046154C"/>
    <w:rsid w:val="00476774"/>
    <w:rsid w:val="004A1CC4"/>
    <w:rsid w:val="004A4957"/>
    <w:rsid w:val="004C652E"/>
    <w:rsid w:val="004C7874"/>
    <w:rsid w:val="00503F5D"/>
    <w:rsid w:val="00506059"/>
    <w:rsid w:val="00547951"/>
    <w:rsid w:val="005C7CE7"/>
    <w:rsid w:val="00605DF4"/>
    <w:rsid w:val="006217A2"/>
    <w:rsid w:val="0062680D"/>
    <w:rsid w:val="006271FB"/>
    <w:rsid w:val="0067362A"/>
    <w:rsid w:val="0068590B"/>
    <w:rsid w:val="00690D10"/>
    <w:rsid w:val="006C3CD9"/>
    <w:rsid w:val="006C508A"/>
    <w:rsid w:val="006F2F49"/>
    <w:rsid w:val="006F6ECA"/>
    <w:rsid w:val="00700CC7"/>
    <w:rsid w:val="00713178"/>
    <w:rsid w:val="0074242D"/>
    <w:rsid w:val="00752953"/>
    <w:rsid w:val="0076696A"/>
    <w:rsid w:val="007950F5"/>
    <w:rsid w:val="007B0497"/>
    <w:rsid w:val="007C0C40"/>
    <w:rsid w:val="00816BC8"/>
    <w:rsid w:val="00846B44"/>
    <w:rsid w:val="00851AD6"/>
    <w:rsid w:val="0087664E"/>
    <w:rsid w:val="00876CBE"/>
    <w:rsid w:val="00894A62"/>
    <w:rsid w:val="008B10A0"/>
    <w:rsid w:val="008E4E47"/>
    <w:rsid w:val="008E69EF"/>
    <w:rsid w:val="009156FB"/>
    <w:rsid w:val="009709F5"/>
    <w:rsid w:val="00987AB9"/>
    <w:rsid w:val="009B4A8B"/>
    <w:rsid w:val="009D098A"/>
    <w:rsid w:val="00A64048"/>
    <w:rsid w:val="00A91991"/>
    <w:rsid w:val="00AC2467"/>
    <w:rsid w:val="00AF634C"/>
    <w:rsid w:val="00AF7652"/>
    <w:rsid w:val="00B04E0F"/>
    <w:rsid w:val="00B231EC"/>
    <w:rsid w:val="00B23438"/>
    <w:rsid w:val="00B43DF0"/>
    <w:rsid w:val="00B56E1B"/>
    <w:rsid w:val="00B647B7"/>
    <w:rsid w:val="00B7362A"/>
    <w:rsid w:val="00B97BAD"/>
    <w:rsid w:val="00BC3CB9"/>
    <w:rsid w:val="00BF3127"/>
    <w:rsid w:val="00C10EE0"/>
    <w:rsid w:val="00C51903"/>
    <w:rsid w:val="00CD486E"/>
    <w:rsid w:val="00CE280B"/>
    <w:rsid w:val="00D05547"/>
    <w:rsid w:val="00D70C35"/>
    <w:rsid w:val="00DA3C27"/>
    <w:rsid w:val="00DE365E"/>
    <w:rsid w:val="00DF5C46"/>
    <w:rsid w:val="00E06C89"/>
    <w:rsid w:val="00E11A08"/>
    <w:rsid w:val="00E2519B"/>
    <w:rsid w:val="00E25E40"/>
    <w:rsid w:val="00E31489"/>
    <w:rsid w:val="00E92510"/>
    <w:rsid w:val="00EE6551"/>
    <w:rsid w:val="00F57E3E"/>
    <w:rsid w:val="00F66049"/>
    <w:rsid w:val="00F668E1"/>
    <w:rsid w:val="00FA6525"/>
    <w:rsid w:val="00FB5D46"/>
    <w:rsid w:val="00FE242E"/>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C23415"/>
  <w15:chartTrackingRefBased/>
  <w15:docId w15:val="{926ECA47-4027-4FE6-B5DF-C37EAACFF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3C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2680D"/>
    <w:pPr>
      <w:tabs>
        <w:tab w:val="center" w:pos="4252"/>
        <w:tab w:val="right" w:pos="8504"/>
      </w:tabs>
      <w:spacing w:after="0" w:line="240" w:lineRule="auto"/>
    </w:pPr>
    <w:rPr>
      <w:sz w:val="24"/>
      <w:szCs w:val="24"/>
      <w:lang w:val="es-ES_tradnl"/>
    </w:rPr>
  </w:style>
  <w:style w:type="character" w:customStyle="1" w:styleId="HeaderChar">
    <w:name w:val="Header Char"/>
    <w:basedOn w:val="DefaultParagraphFont"/>
    <w:link w:val="Header"/>
    <w:uiPriority w:val="99"/>
    <w:rsid w:val="0062680D"/>
    <w:rPr>
      <w:sz w:val="24"/>
      <w:szCs w:val="24"/>
      <w:lang w:val="es-ES_tradnl"/>
    </w:rPr>
  </w:style>
  <w:style w:type="paragraph" w:styleId="Footer">
    <w:name w:val="footer"/>
    <w:basedOn w:val="Normal"/>
    <w:link w:val="FooterChar"/>
    <w:uiPriority w:val="99"/>
    <w:unhideWhenUsed/>
    <w:rsid w:val="0062680D"/>
    <w:pPr>
      <w:tabs>
        <w:tab w:val="center" w:pos="4252"/>
        <w:tab w:val="right" w:pos="8504"/>
      </w:tabs>
      <w:spacing w:after="0" w:line="240" w:lineRule="auto"/>
    </w:pPr>
    <w:rPr>
      <w:sz w:val="24"/>
      <w:szCs w:val="24"/>
      <w:lang w:val="es-ES_tradnl"/>
    </w:rPr>
  </w:style>
  <w:style w:type="character" w:customStyle="1" w:styleId="FooterChar">
    <w:name w:val="Footer Char"/>
    <w:basedOn w:val="DefaultParagraphFont"/>
    <w:link w:val="Footer"/>
    <w:uiPriority w:val="99"/>
    <w:rsid w:val="0062680D"/>
    <w:rPr>
      <w:sz w:val="24"/>
      <w:szCs w:val="24"/>
      <w:lang w:val="es-ES_tradnl"/>
    </w:rPr>
  </w:style>
  <w:style w:type="table" w:styleId="TableGrid">
    <w:name w:val="Table Grid"/>
    <w:basedOn w:val="TableNormal"/>
    <w:uiPriority w:val="59"/>
    <w:rsid w:val="006268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Dot pt,No Spacing1,List Paragraph Char Char Char,Indicator Text,Numbered Para 1,Colorful List - Accent 11,Bullet 1,F5 List Paragraph,Bullet Points,List Paragraph1,Lista vistosa - Énfasis 11,Capítulo,TIT 2 IND,Texto,tEXTO"/>
    <w:basedOn w:val="Normal"/>
    <w:link w:val="ListParagraphChar"/>
    <w:uiPriority w:val="34"/>
    <w:qFormat/>
    <w:rsid w:val="009156FB"/>
    <w:pPr>
      <w:ind w:left="720"/>
      <w:contextualSpacing/>
    </w:pPr>
    <w:rPr>
      <w:rFonts w:ascii="Calibri" w:eastAsia="Calibri" w:hAnsi="Calibri" w:cs="Calibri"/>
      <w:color w:val="000000"/>
      <w:lang w:eastAsia="es-EC"/>
    </w:rPr>
  </w:style>
  <w:style w:type="character" w:customStyle="1" w:styleId="ListParagraphChar">
    <w:name w:val="List Paragraph Char"/>
    <w:aliases w:val="Dot pt Char,No Spacing1 Char,List Paragraph Char Char Char Char,Indicator Text Char,Numbered Para 1 Char,Colorful List - Accent 11 Char,Bullet 1 Char,F5 List Paragraph Char,Bullet Points Char,List Paragraph1 Char,Capítulo Char"/>
    <w:link w:val="ListParagraph"/>
    <w:uiPriority w:val="34"/>
    <w:qFormat/>
    <w:locked/>
    <w:rsid w:val="009156FB"/>
    <w:rPr>
      <w:rFonts w:ascii="Calibri" w:eastAsia="Calibri" w:hAnsi="Calibri" w:cs="Calibri"/>
      <w:color w:val="000000"/>
      <w:lang w:eastAsia="es-EC"/>
    </w:rPr>
  </w:style>
  <w:style w:type="character" w:styleId="Hyperlink">
    <w:name w:val="Hyperlink"/>
    <w:basedOn w:val="DefaultParagraphFont"/>
    <w:uiPriority w:val="99"/>
    <w:unhideWhenUsed/>
    <w:rsid w:val="006C3CD9"/>
    <w:rPr>
      <w:color w:val="0563C1" w:themeColor="hyperlink"/>
      <w:u w:val="single"/>
    </w:rPr>
  </w:style>
  <w:style w:type="paragraph" w:styleId="Revision">
    <w:name w:val="Revision"/>
    <w:hidden/>
    <w:uiPriority w:val="99"/>
    <w:semiHidden/>
    <w:rsid w:val="00E2519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E9C9B2-9F1F-4A29-AB69-0D0D9DA540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2717</Words>
  <Characters>14949</Characters>
  <Application>Microsoft Office Word</Application>
  <DocSecurity>0</DocSecurity>
  <Lines>124</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Saltos Enríquez, María Verónica</dc:creator>
  <cp:keywords/>
  <dc:description/>
  <cp:lastModifiedBy>User</cp:lastModifiedBy>
  <cp:revision>4</cp:revision>
  <dcterms:created xsi:type="dcterms:W3CDTF">2023-07-06T21:49:00Z</dcterms:created>
  <dcterms:modified xsi:type="dcterms:W3CDTF">2023-07-07T14:27:00Z</dcterms:modified>
</cp:coreProperties>
</file>